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029F8" w14:textId="77777777"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ATTACHMENT A</w:t>
      </w:r>
    </w:p>
    <w:p w14:paraId="4BA6D9B9"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5AFB64BF"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0285F913" w14:textId="77777777" w:rsidR="00727FFB" w:rsidRDefault="00727FFB" w:rsidP="000C1BA4">
      <w:pPr>
        <w:rPr>
          <w:rFonts w:asciiTheme="minorHAnsi" w:hAnsiTheme="minorHAnsi" w:cstheme="minorHAnsi"/>
        </w:rPr>
      </w:pPr>
    </w:p>
    <w:p w14:paraId="507A86EE" w14:textId="77777777" w:rsidR="00214CAD" w:rsidRDefault="00727FFB" w:rsidP="00214CAD">
      <w:pPr>
        <w:rPr>
          <w:rFonts w:asciiTheme="minorHAnsi" w:hAnsiTheme="minorHAnsi" w:cstheme="minorHAnsi"/>
        </w:rPr>
      </w:pPr>
      <w:r w:rsidRPr="006B1296">
        <w:rPr>
          <w:rFonts w:asciiTheme="minorHAnsi" w:hAnsiTheme="minorHAnsi" w:cstheme="minorHAnsi"/>
        </w:rPr>
        <w:t xml:space="preserve">In accordance with IC </w:t>
      </w:r>
      <w:r w:rsidR="00F6257B">
        <w:rPr>
          <w:rFonts w:asciiTheme="minorHAnsi" w:hAnsiTheme="minorHAnsi" w:cstheme="minorHAnsi"/>
        </w:rPr>
        <w:t>4-13-16.5 and 25 IAC 5</w:t>
      </w:r>
      <w:r w:rsidRPr="006B1296">
        <w:rPr>
          <w:rFonts w:asciiTheme="minorHAnsi" w:hAnsiTheme="minorHAnsi" w:cstheme="minorHAnsi"/>
        </w:rPr>
        <w:t xml:space="preserve">, it has been determined that there is a reasonable expectation of </w:t>
      </w:r>
      <w:r>
        <w:rPr>
          <w:rFonts w:asciiTheme="minorHAnsi" w:hAnsiTheme="minorHAnsi" w:cstheme="minorHAnsi"/>
        </w:rPr>
        <w:t xml:space="preserve">Minority and/or Women Business Enterprise </w:t>
      </w:r>
      <w:r w:rsidRPr="006B1296">
        <w:rPr>
          <w:rFonts w:asciiTheme="minorHAnsi" w:hAnsiTheme="minorHAnsi" w:cstheme="minorHAnsi"/>
        </w:rPr>
        <w:t xml:space="preserve">subcontracting opportunities on a contract awarded under this RFP.  </w:t>
      </w:r>
      <w:r w:rsidRPr="0029459E">
        <w:rPr>
          <w:rFonts w:asciiTheme="minorHAnsi" w:hAnsiTheme="minorHAnsi" w:cstheme="minorHAnsi"/>
          <w:bCs/>
        </w:rPr>
        <w:t xml:space="preserve">The </w:t>
      </w:r>
      <w:r>
        <w:rPr>
          <w:rFonts w:asciiTheme="minorHAnsi" w:hAnsiTheme="minorHAnsi" w:cstheme="minorHAnsi"/>
          <w:bCs/>
        </w:rPr>
        <w:t>MWBE</w:t>
      </w:r>
      <w:r w:rsidRPr="0029459E">
        <w:rPr>
          <w:rFonts w:asciiTheme="minorHAnsi" w:hAnsiTheme="minorHAnsi" w:cstheme="minorHAnsi"/>
          <w:bCs/>
        </w:rPr>
        <w:t xml:space="preserve"> Subcontractor Commitment form is</w:t>
      </w:r>
      <w:r w:rsidRPr="006B1296">
        <w:rPr>
          <w:rFonts w:asciiTheme="minorHAnsi" w:hAnsiTheme="minorHAnsi" w:cstheme="minorHAnsi"/>
          <w:b/>
        </w:rPr>
        <w:t xml:space="preserve"> Attachment A.</w:t>
      </w:r>
      <w:r w:rsidRPr="006B1296">
        <w:rPr>
          <w:rFonts w:asciiTheme="minorHAnsi" w:hAnsiTheme="minorHAnsi" w:cstheme="minorHAnsi"/>
        </w:rPr>
        <w:t xml:space="preserve">  The </w:t>
      </w:r>
      <w:r>
        <w:rPr>
          <w:rFonts w:asciiTheme="minorHAnsi" w:hAnsiTheme="minorHAnsi" w:cstheme="minorHAnsi"/>
        </w:rPr>
        <w:t>MWBE</w:t>
      </w:r>
      <w:r w:rsidRPr="006B1296">
        <w:rPr>
          <w:rFonts w:asciiTheme="minorHAnsi" w:hAnsiTheme="minorHAnsi" w:cstheme="minorHAnsi"/>
        </w:rPr>
        <w:t xml:space="preserve"> Subcontractor Commitment Form is to be submitted as a part of the Respondent’s proposal</w:t>
      </w:r>
      <w:r w:rsidRPr="006B1296">
        <w:rPr>
          <w:rFonts w:asciiTheme="minorHAnsi" w:hAnsiTheme="minorHAnsi" w:cstheme="minorHAnsi"/>
          <w:color w:val="808080"/>
        </w:rPr>
        <w:t xml:space="preserve">.  </w:t>
      </w:r>
      <w:proofErr w:type="gramStart"/>
      <w:r w:rsidRPr="006B1296">
        <w:rPr>
          <w:rFonts w:asciiTheme="minorHAnsi" w:hAnsiTheme="minorHAnsi" w:cstheme="minorHAnsi"/>
        </w:rPr>
        <w:t>In order for</w:t>
      </w:r>
      <w:proofErr w:type="gramEnd"/>
      <w:r w:rsidRPr="006B1296">
        <w:rPr>
          <w:rFonts w:asciiTheme="minorHAnsi" w:hAnsiTheme="minorHAnsi" w:cstheme="minorHAnsi"/>
        </w:rPr>
        <w:t xml:space="preserve"> the subcontractor commitment to result in evaluation points for the Respondent, the entity must be on the </w:t>
      </w:r>
      <w:r w:rsidR="00214CAD" w:rsidRPr="00B05113">
        <w:rPr>
          <w:rFonts w:asciiTheme="minorHAnsi" w:eastAsiaTheme="majorEastAsia" w:hAnsiTheme="minorHAnsi" w:cstheme="minorHAnsi"/>
        </w:rPr>
        <w:t>State of Indiana Certified M/W/IVOSB list</w:t>
      </w:r>
      <w:r w:rsidR="00214CAD">
        <w:rPr>
          <w:rFonts w:asciiTheme="minorHAnsi" w:hAnsiTheme="minorHAnsi" w:cstheme="minorHAnsi"/>
        </w:rPr>
        <w:t xml:space="preserve"> at </w:t>
      </w:r>
      <w:hyperlink r:id="rId8" w:history="1">
        <w:r w:rsidR="00214CAD" w:rsidRPr="00EC5D47">
          <w:rPr>
            <w:rStyle w:val="Hyperlink"/>
            <w:rFonts w:asciiTheme="minorHAnsi" w:hAnsiTheme="minorHAnsi" w:cstheme="minorHAnsi"/>
          </w:rPr>
          <w:t>https://www.in.gov/idoa/mwbe</w:t>
        </w:r>
      </w:hyperlink>
      <w:r w:rsidR="00214CAD">
        <w:rPr>
          <w:rFonts w:asciiTheme="minorHAnsi" w:hAnsiTheme="minorHAnsi" w:cstheme="minorHAnsi"/>
        </w:rPr>
        <w:t>.</w:t>
      </w:r>
    </w:p>
    <w:p w14:paraId="5E8048B1" w14:textId="0797433D" w:rsidR="000C1BA4" w:rsidRPr="00981026" w:rsidRDefault="00903E93" w:rsidP="000C1BA4">
      <w:pPr>
        <w:rPr>
          <w:rFonts w:asciiTheme="minorHAnsi" w:hAnsiTheme="minorHAnsi" w:cstheme="minorHAnsi"/>
          <w:sz w:val="18"/>
        </w:rPr>
      </w:pPr>
      <w:r w:rsidRPr="00981026">
        <w:rPr>
          <w:rFonts w:asciiTheme="minorHAnsi" w:hAnsiTheme="minorHAnsi" w:cstheme="minorHAnsi"/>
        </w:rPr>
        <w:t xml:space="preserve">     </w:t>
      </w:r>
    </w:p>
    <w:p w14:paraId="323F5B9F" w14:textId="382AB63E" w:rsidR="007A6E7B" w:rsidRPr="00981026" w:rsidRDefault="000C1BA4" w:rsidP="007A6E7B">
      <w:pPr>
        <w:rPr>
          <w:rFonts w:asciiTheme="minorHAnsi" w:hAnsiTheme="minorHAnsi" w:cstheme="minorHAnsi"/>
        </w:rPr>
      </w:pPr>
      <w:r w:rsidRPr="00981026">
        <w:rPr>
          <w:rFonts w:asciiTheme="minorHAnsi" w:hAnsiTheme="minorHAnsi" w:cstheme="minorHAnsi"/>
        </w:rPr>
        <w:t xml:space="preserve">If participation is met through use of </w:t>
      </w:r>
      <w:r w:rsidR="00043E58" w:rsidRPr="00981026">
        <w:rPr>
          <w:rFonts w:asciiTheme="minorHAnsi" w:hAnsiTheme="minorHAnsi" w:cstheme="minorHAnsi"/>
        </w:rPr>
        <w:t xml:space="preserve">respondents </w:t>
      </w:r>
      <w:r w:rsidRPr="00981026">
        <w:rPr>
          <w:rFonts w:asciiTheme="minorHAnsi" w:hAnsiTheme="minorHAnsi" w:cstheme="minorHAnsi"/>
        </w:rPr>
        <w:t xml:space="preserve">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sidRPr="00981026">
        <w:rPr>
          <w:rFonts w:asciiTheme="minorHAnsi" w:hAnsiTheme="minorHAnsi" w:cstheme="minorHAnsi"/>
          <w:color w:val="000000"/>
        </w:rPr>
        <w:t>The amount entered in “</w:t>
      </w:r>
      <w:r w:rsidRPr="00476900">
        <w:rPr>
          <w:rFonts w:asciiTheme="minorHAnsi" w:hAnsiTheme="minorHAnsi" w:cstheme="minorHAnsi"/>
          <w:b/>
          <w:strike/>
        </w:rPr>
        <w:t>TOTAL BID AMOUNT</w:t>
      </w:r>
      <w:r w:rsidR="00476900">
        <w:rPr>
          <w:rFonts w:asciiTheme="minorHAnsi" w:hAnsiTheme="minorHAnsi" w:cstheme="minorHAnsi"/>
          <w:b/>
          <w:strike/>
        </w:rPr>
        <w:t xml:space="preserve"> </w:t>
      </w:r>
      <w:bookmarkStart w:id="0" w:name="_Hlk133483065"/>
      <w:r w:rsidR="00476900" w:rsidRPr="00476900">
        <w:rPr>
          <w:rFonts w:asciiTheme="minorHAnsi" w:hAnsiTheme="minorHAnsi" w:cstheme="minorHAnsi"/>
          <w:b/>
          <w:bCs/>
          <w:color w:val="FF0000"/>
        </w:rPr>
        <w:t>TOTAL BID AMOUNT FOR SUPPLIER DIVERSITY AND IEI</w:t>
      </w:r>
      <w:bookmarkEnd w:id="0"/>
      <w:r w:rsidRPr="00981026">
        <w:rPr>
          <w:rFonts w:asciiTheme="minorHAnsi" w:hAnsiTheme="minorHAnsi" w:cstheme="minorHAnsi"/>
          <w:color w:val="000000"/>
        </w:rPr>
        <w:t xml:space="preserve">” should match the amount entered in the </w:t>
      </w:r>
      <w:r w:rsidRPr="00981026">
        <w:rPr>
          <w:rFonts w:asciiTheme="minorHAnsi" w:hAnsiTheme="minorHAnsi" w:cstheme="minorHAnsi"/>
          <w:b/>
          <w:bCs/>
        </w:rPr>
        <w:t>Attachment D</w:t>
      </w:r>
      <w:r w:rsidRPr="00981026">
        <w:rPr>
          <w:rFonts w:asciiTheme="minorHAnsi" w:hAnsiTheme="minorHAnsi" w:cstheme="minorHAnsi"/>
          <w:color w:val="000000"/>
        </w:rPr>
        <w:t>, Cost Proposal Template</w:t>
      </w:r>
      <w:r w:rsidR="00981026" w:rsidRPr="00981026">
        <w:rPr>
          <w:rFonts w:asciiTheme="minorHAnsi" w:hAnsiTheme="minorHAnsi" w:cstheme="minorHAnsi"/>
          <w:color w:val="000000"/>
        </w:rPr>
        <w:t xml:space="preserve"> </w:t>
      </w:r>
      <w:r w:rsidR="00DB3780" w:rsidRPr="00DB3780">
        <w:rPr>
          <w:rFonts w:asciiTheme="minorHAnsi" w:hAnsiTheme="minorHAnsi" w:cstheme="minorHAnsi"/>
        </w:rPr>
        <w:t>(Administrative Fees</w:t>
      </w:r>
      <w:r w:rsidR="00981026" w:rsidRPr="00DB3780">
        <w:rPr>
          <w:rFonts w:asciiTheme="minorHAnsi" w:hAnsiTheme="minorHAnsi" w:cstheme="minorHAnsi"/>
        </w:rPr>
        <w:t xml:space="preserve"> </w:t>
      </w:r>
      <w:r w:rsidR="00DB3780" w:rsidRPr="00DB3780">
        <w:rPr>
          <w:rFonts w:asciiTheme="minorHAnsi" w:hAnsiTheme="minorHAnsi" w:cstheme="minorHAnsi"/>
        </w:rPr>
        <w:t>and</w:t>
      </w:r>
      <w:r w:rsidR="00981026" w:rsidRPr="00DB3780">
        <w:rPr>
          <w:rFonts w:asciiTheme="minorHAnsi" w:hAnsiTheme="minorHAnsi" w:cstheme="minorHAnsi"/>
        </w:rPr>
        <w:t xml:space="preserve"> </w:t>
      </w:r>
      <w:r w:rsidR="00DB3780" w:rsidRPr="00DB3780">
        <w:rPr>
          <w:rFonts w:asciiTheme="minorHAnsi" w:hAnsiTheme="minorHAnsi" w:cstheme="minorHAnsi"/>
        </w:rPr>
        <w:t xml:space="preserve">cell </w:t>
      </w:r>
      <w:r w:rsidR="00DB3780" w:rsidRPr="00476900">
        <w:rPr>
          <w:rFonts w:asciiTheme="minorHAnsi" w:hAnsiTheme="minorHAnsi" w:cstheme="minorHAnsi"/>
          <w:strike/>
        </w:rPr>
        <w:t>E6</w:t>
      </w:r>
      <w:r w:rsidR="00476900">
        <w:rPr>
          <w:rFonts w:asciiTheme="minorHAnsi" w:hAnsiTheme="minorHAnsi" w:cstheme="minorHAnsi"/>
        </w:rPr>
        <w:t xml:space="preserve"> </w:t>
      </w:r>
      <w:r w:rsidR="00476900" w:rsidRPr="00476900">
        <w:rPr>
          <w:rFonts w:asciiTheme="minorHAnsi" w:hAnsiTheme="minorHAnsi" w:cstheme="minorHAnsi"/>
          <w:color w:val="FF0000"/>
        </w:rPr>
        <w:t>G12</w:t>
      </w:r>
      <w:r w:rsidR="00DB3780" w:rsidRPr="00DB3780">
        <w:rPr>
          <w:rFonts w:asciiTheme="minorHAnsi" w:hAnsiTheme="minorHAnsi" w:cstheme="minorHAnsi"/>
        </w:rPr>
        <w:t>)</w:t>
      </w:r>
      <w:r w:rsidRPr="00981026">
        <w:rPr>
          <w:rFonts w:asciiTheme="minorHAnsi" w:hAnsiTheme="minorHAnsi" w:cstheme="minorHAnsi"/>
          <w:color w:val="000000"/>
        </w:rPr>
        <w:t>.</w:t>
      </w:r>
      <w:r w:rsidR="007A6E7B" w:rsidRPr="00981026">
        <w:rPr>
          <w:rFonts w:asciiTheme="minorHAnsi" w:hAnsiTheme="minorHAnsi" w:cstheme="minorHAnsi"/>
          <w:color w:val="000000"/>
        </w:rPr>
        <w:t xml:space="preserve"> </w:t>
      </w:r>
      <w:r w:rsidR="007A6E7B" w:rsidRPr="00981026">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p w14:paraId="74FE6B04" w14:textId="77777777" w:rsidR="000C1BA4" w:rsidRPr="00981026" w:rsidRDefault="000C1BA4" w:rsidP="000C1BA4">
      <w:pPr>
        <w:rPr>
          <w:rFonts w:asciiTheme="minorHAnsi" w:hAnsiTheme="minorHAnsi" w:cstheme="minorHAnsi"/>
          <w:sz w:val="18"/>
        </w:rPr>
      </w:pPr>
    </w:p>
    <w:p w14:paraId="5F5C798E" w14:textId="1831B271" w:rsidR="000C1BA4" w:rsidRPr="00981026" w:rsidRDefault="000C1BA4" w:rsidP="000C1BA4">
      <w:pPr>
        <w:rPr>
          <w:rFonts w:asciiTheme="minorHAnsi" w:hAnsiTheme="minorHAnsi" w:cstheme="minorHAnsi"/>
        </w:rPr>
      </w:pPr>
      <w:r w:rsidRPr="00981026">
        <w:rPr>
          <w:rFonts w:asciiTheme="minorHAnsi" w:hAnsiTheme="minorHAnsi" w:cstheme="minorHAnsi"/>
        </w:rPr>
        <w:t>Failure to meet these goals will affect the evaluation of your Proposal. The Department reserves the right to verify all information included on the M</w:t>
      </w:r>
      <w:r w:rsidR="00043E58" w:rsidRPr="00981026">
        <w:rPr>
          <w:rFonts w:asciiTheme="minorHAnsi" w:hAnsiTheme="minorHAnsi" w:cstheme="minorHAnsi"/>
        </w:rPr>
        <w:t>BE/</w:t>
      </w:r>
      <w:r w:rsidRPr="00981026">
        <w:rPr>
          <w:rFonts w:asciiTheme="minorHAnsi" w:hAnsiTheme="minorHAnsi" w:cstheme="minorHAnsi"/>
        </w:rPr>
        <w:t>WBE Subcontractor Commitment Form.</w:t>
      </w:r>
    </w:p>
    <w:p w14:paraId="79B01539" w14:textId="77777777" w:rsidR="000C1BA4" w:rsidRPr="00981026" w:rsidRDefault="000C1BA4" w:rsidP="000C1BA4">
      <w:pPr>
        <w:rPr>
          <w:rFonts w:asciiTheme="minorHAnsi" w:hAnsiTheme="minorHAnsi" w:cstheme="minorHAnsi"/>
          <w:sz w:val="18"/>
        </w:rPr>
      </w:pPr>
    </w:p>
    <w:p w14:paraId="732B2756" w14:textId="77777777" w:rsidR="000C1BA4" w:rsidRPr="00981026" w:rsidRDefault="000C1BA4" w:rsidP="000C1BA4">
      <w:pPr>
        <w:rPr>
          <w:rFonts w:asciiTheme="minorHAnsi" w:hAnsiTheme="minorHAnsi" w:cstheme="minorHAnsi"/>
          <w:b/>
        </w:rPr>
      </w:pPr>
      <w:r w:rsidRPr="00981026">
        <w:rPr>
          <w:rFonts w:asciiTheme="minorHAnsi" w:hAnsiTheme="minorHAnsi" w:cstheme="minorHAnsi"/>
          <w:b/>
        </w:rPr>
        <w:t>Prime Contractors must ensure that the proposed subcontractors meet the following criteria:</w:t>
      </w:r>
    </w:p>
    <w:p w14:paraId="5991035B" w14:textId="777777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3EF5AC68" w14:textId="77777777" w:rsidTr="00214CAD">
        <w:tc>
          <w:tcPr>
            <w:tcW w:w="9360" w:type="dxa"/>
          </w:tcPr>
          <w:p w14:paraId="2B3A904D" w14:textId="66930B02" w:rsidR="000C1BA4" w:rsidRPr="00503132" w:rsidRDefault="000C1BA4" w:rsidP="000C1BA4">
            <w:pPr>
              <w:numPr>
                <w:ilvl w:val="0"/>
                <w:numId w:val="7"/>
              </w:numPr>
              <w:ind w:left="720"/>
              <w:rPr>
                <w:rFonts w:asciiTheme="minorHAnsi" w:hAnsiTheme="minorHAnsi" w:cstheme="minorHAnsi"/>
                <w:sz w:val="22"/>
                <w:szCs w:val="22"/>
              </w:rPr>
            </w:pPr>
            <w:r w:rsidRPr="00503132">
              <w:rPr>
                <w:rFonts w:asciiTheme="minorHAnsi" w:hAnsiTheme="minorHAnsi" w:cstheme="minorHAnsi"/>
                <w:sz w:val="22"/>
                <w:szCs w:val="22"/>
              </w:rPr>
              <w:t xml:space="preserve">Must be </w:t>
            </w:r>
            <w:r w:rsidR="00710024" w:rsidRPr="00503132">
              <w:rPr>
                <w:rFonts w:asciiTheme="minorHAnsi" w:hAnsiTheme="minorHAnsi" w:cstheme="minorHAnsi"/>
                <w:sz w:val="22"/>
                <w:szCs w:val="22"/>
              </w:rPr>
              <w:t xml:space="preserve">on the </w:t>
            </w:r>
            <w:r w:rsidR="00214CAD" w:rsidRPr="00503132">
              <w:rPr>
                <w:rFonts w:asciiTheme="minorHAnsi" w:eastAsiaTheme="majorEastAsia" w:hAnsiTheme="minorHAnsi" w:cstheme="minorHAnsi"/>
                <w:sz w:val="22"/>
                <w:szCs w:val="22"/>
              </w:rPr>
              <w:t>State of Indiana Certified M/W/IVOSB list</w:t>
            </w:r>
            <w:r w:rsidR="00214CAD" w:rsidRPr="00503132">
              <w:rPr>
                <w:rFonts w:asciiTheme="minorHAnsi" w:hAnsiTheme="minorHAnsi" w:cstheme="minorHAnsi"/>
                <w:sz w:val="22"/>
                <w:szCs w:val="22"/>
              </w:rPr>
              <w:t xml:space="preserve"> at </w:t>
            </w:r>
            <w:hyperlink r:id="rId9" w:history="1">
              <w:r w:rsidR="00214CAD" w:rsidRPr="00503132">
                <w:rPr>
                  <w:rStyle w:val="Hyperlink"/>
                  <w:rFonts w:asciiTheme="minorHAnsi" w:hAnsiTheme="minorHAnsi" w:cstheme="minorHAnsi"/>
                  <w:sz w:val="22"/>
                  <w:szCs w:val="22"/>
                </w:rPr>
                <w:t>https://www.in.gov/idoa/mwbe</w:t>
              </w:r>
            </w:hyperlink>
            <w:r w:rsidR="00214CAD" w:rsidRPr="00503132">
              <w:rPr>
                <w:rFonts w:asciiTheme="minorHAnsi" w:hAnsiTheme="minorHAnsi" w:cstheme="minorHAnsi"/>
                <w:sz w:val="22"/>
                <w:szCs w:val="22"/>
              </w:rPr>
              <w:t xml:space="preserve">, </w:t>
            </w:r>
            <w:r w:rsidRPr="00503132">
              <w:rPr>
                <w:rFonts w:asciiTheme="minorHAnsi" w:hAnsiTheme="minorHAnsi" w:cstheme="minorHAnsi"/>
                <w:b/>
                <w:sz w:val="22"/>
                <w:szCs w:val="22"/>
              </w:rPr>
              <w:t>on or before</w:t>
            </w:r>
            <w:r w:rsidRPr="00503132">
              <w:rPr>
                <w:rFonts w:asciiTheme="minorHAnsi" w:hAnsiTheme="minorHAnsi" w:cstheme="minorHAnsi"/>
                <w:sz w:val="22"/>
                <w:szCs w:val="22"/>
              </w:rPr>
              <w:t xml:space="preserve"> the proposal due date</w:t>
            </w:r>
          </w:p>
          <w:p w14:paraId="00BEB670"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 xml:space="preserve">Prime Contractor must include with their proposal the subcontractor’s M/WBE Certification Letter provided by IDOA, to show </w:t>
            </w:r>
            <w:proofErr w:type="gramStart"/>
            <w:r w:rsidRPr="00727FFB">
              <w:rPr>
                <w:rFonts w:asciiTheme="minorHAnsi" w:hAnsiTheme="minorHAnsi" w:cstheme="minorHAnsi"/>
                <w:sz w:val="22"/>
                <w:szCs w:val="22"/>
              </w:rPr>
              <w:t>current status</w:t>
            </w:r>
            <w:proofErr w:type="gramEnd"/>
            <w:r w:rsidRPr="00727FFB">
              <w:rPr>
                <w:rFonts w:asciiTheme="minorHAnsi" w:hAnsiTheme="minorHAnsi" w:cstheme="minorHAnsi"/>
                <w:sz w:val="22"/>
                <w:szCs w:val="22"/>
              </w:rPr>
              <w:t xml:space="preserve"> of certification.</w:t>
            </w:r>
          </w:p>
          <w:p w14:paraId="2F699FB6"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Each firm may only serve as one classification – MBE, WBE, or IVOSB (see section 1.22)</w:t>
            </w:r>
          </w:p>
          <w:p w14:paraId="0220C55D" w14:textId="75E4F3C3"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A Prime Contractor who is an MBE or WBE must meet subcontractor goals by using other listed certified firms.  Certified Prime Contractors cannot count their own workforce or companies to meet this requirement</w:t>
            </w:r>
            <w:ins w:id="1" w:author="Coble, Roxie" w:date="2021-07-27T11:10:00Z">
              <w:r w:rsidR="00535493" w:rsidRPr="00727FFB">
                <w:rPr>
                  <w:rFonts w:asciiTheme="minorHAnsi" w:hAnsiTheme="minorHAnsi" w:cstheme="minorHAnsi"/>
                  <w:sz w:val="22"/>
                  <w:szCs w:val="22"/>
                </w:rPr>
                <w:t xml:space="preserve"> </w:t>
              </w:r>
            </w:ins>
            <w:r w:rsidR="00DE4BB7" w:rsidRPr="00727FFB">
              <w:rPr>
                <w:rFonts w:asciiTheme="minorHAnsi" w:hAnsiTheme="minorHAnsi" w:cstheme="minorHAnsi"/>
                <w:sz w:val="22"/>
                <w:szCs w:val="22"/>
              </w:rPr>
              <w:t xml:space="preserve">(see 25 IAC 5-6-2(d))  </w:t>
            </w:r>
          </w:p>
          <w:p w14:paraId="3E404143" w14:textId="77777777" w:rsidR="000C1BA4" w:rsidRPr="00727FFB" w:rsidRDefault="000C1BA4" w:rsidP="000C1BA4">
            <w:pPr>
              <w:numPr>
                <w:ilvl w:val="0"/>
                <w:numId w:val="7"/>
              </w:numPr>
              <w:ind w:left="720"/>
              <w:rPr>
                <w:rFonts w:asciiTheme="minorHAnsi" w:hAnsiTheme="minorHAnsi" w:cstheme="minorHAnsi"/>
                <w:b/>
                <w:sz w:val="22"/>
                <w:szCs w:val="22"/>
              </w:rPr>
            </w:pPr>
            <w:r w:rsidRPr="00727FFB">
              <w:rPr>
                <w:rFonts w:asciiTheme="minorHAnsi" w:hAnsiTheme="minorHAnsi" w:cstheme="minorHAnsi"/>
                <w:b/>
                <w:sz w:val="22"/>
                <w:szCs w:val="22"/>
              </w:rPr>
              <w:t>Must serve a Valuable Scope Contribution (VSC).  The firm must serve a value-added purpose on the engagement, as confirmed by the State.</w:t>
            </w:r>
          </w:p>
          <w:p w14:paraId="42147994" w14:textId="638AD02C"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provide goods or service</w:t>
            </w:r>
            <w:r w:rsidR="006C362C" w:rsidRPr="00727FFB">
              <w:rPr>
                <w:rFonts w:asciiTheme="minorHAnsi" w:hAnsiTheme="minorHAnsi" w:cstheme="minorHAnsi"/>
                <w:sz w:val="22"/>
                <w:szCs w:val="22"/>
              </w:rPr>
              <w:t>s</w:t>
            </w:r>
            <w:r w:rsidRPr="00727FFB">
              <w:rPr>
                <w:rFonts w:asciiTheme="minorHAnsi" w:hAnsiTheme="minorHAnsi" w:cstheme="minorHAnsi"/>
                <w:sz w:val="22"/>
                <w:szCs w:val="22"/>
              </w:rPr>
              <w:t xml:space="preserve"> only in the industry area for which it is certified</w:t>
            </w:r>
            <w:r w:rsidR="002854D0" w:rsidRPr="00727FFB">
              <w:rPr>
                <w:rFonts w:asciiTheme="minorHAnsi" w:hAnsiTheme="minorHAnsi" w:cstheme="minorHAnsi"/>
                <w:sz w:val="22"/>
                <w:szCs w:val="22"/>
              </w:rPr>
              <w:t xml:space="preserve">. </w:t>
            </w:r>
          </w:p>
          <w:p w14:paraId="2688E77A" w14:textId="263A5DF4"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be used to provide the goods or services specific to the contract</w:t>
            </w:r>
            <w:r w:rsidR="005B7428" w:rsidRPr="00727FFB">
              <w:rPr>
                <w:rFonts w:asciiTheme="minorHAnsi" w:hAnsiTheme="minorHAnsi" w:cstheme="minorHAnsi"/>
                <w:sz w:val="22"/>
                <w:szCs w:val="22"/>
              </w:rPr>
              <w:t>.</w:t>
            </w:r>
          </w:p>
          <w:p w14:paraId="6D24FC73" w14:textId="77777777" w:rsidR="000C1BA4" w:rsidRPr="00981026" w:rsidRDefault="000C1BA4" w:rsidP="000C1BA4">
            <w:pPr>
              <w:numPr>
                <w:ilvl w:val="0"/>
                <w:numId w:val="7"/>
              </w:numPr>
              <w:ind w:left="720"/>
              <w:rPr>
                <w:rFonts w:asciiTheme="minorHAnsi" w:hAnsiTheme="minorHAnsi" w:cstheme="minorHAnsi"/>
              </w:rPr>
            </w:pPr>
            <w:r w:rsidRPr="00727FFB">
              <w:rPr>
                <w:rFonts w:asciiTheme="minorHAnsi" w:hAnsiTheme="minorHAnsi" w:cstheme="minorHAnsi"/>
                <w:sz w:val="22"/>
                <w:szCs w:val="22"/>
              </w:rPr>
              <w:t>National Diversity Plans are generally not acceptable</w:t>
            </w:r>
          </w:p>
        </w:tc>
      </w:tr>
    </w:tbl>
    <w:p w14:paraId="71E3E985" w14:textId="77777777" w:rsidR="000C1BA4" w:rsidRPr="00981026" w:rsidRDefault="000C1BA4" w:rsidP="000C1BA4">
      <w:pPr>
        <w:rPr>
          <w:rFonts w:asciiTheme="minorHAnsi" w:hAnsiTheme="minorHAnsi" w:cstheme="minorHAnsi"/>
          <w:b/>
        </w:rPr>
      </w:pPr>
    </w:p>
    <w:p w14:paraId="4F82880E" w14:textId="18BAB30A"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5DAA5AEC" w14:textId="77777777" w:rsidR="000C1BA4" w:rsidRPr="00981026" w:rsidRDefault="000C1BA4" w:rsidP="000C1BA4">
      <w:pPr>
        <w:rPr>
          <w:rFonts w:asciiTheme="minorHAnsi" w:hAnsiTheme="minorHAnsi" w:cstheme="minorHAnsi"/>
          <w:sz w:val="18"/>
        </w:rPr>
      </w:pPr>
    </w:p>
    <w:p w14:paraId="78D94181" w14:textId="3A4E5B42"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r w:rsidR="00373CA5" w:rsidRPr="00981026">
        <w:rPr>
          <w:rFonts w:asciiTheme="minorHAnsi" w:hAnsiTheme="minorHAnsi" w:cstheme="minorHAnsi"/>
        </w:rPr>
        <w:t xml:space="preserve">.  </w:t>
      </w:r>
      <w:bookmarkStart w:id="2" w:name="_Hlk78795207"/>
      <w:r w:rsidR="00D63148" w:rsidRPr="00981026">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bookmarkEnd w:id="2"/>
    <w:p w14:paraId="6171133C" w14:textId="77777777" w:rsidR="0089525E" w:rsidRPr="00981026" w:rsidRDefault="0089525E" w:rsidP="000C1BA4">
      <w:pPr>
        <w:rPr>
          <w:rFonts w:asciiTheme="minorHAnsi" w:hAnsiTheme="minorHAnsi" w:cstheme="minorHAnsi"/>
        </w:rPr>
      </w:pPr>
    </w:p>
    <w:p w14:paraId="6B6F07C4" w14:textId="0212D42D" w:rsidR="000C1BA4" w:rsidRPr="00981026" w:rsidRDefault="000C1BA4" w:rsidP="000C1BA4">
      <w:pPr>
        <w:rPr>
          <w:rFonts w:asciiTheme="minorHAnsi" w:hAnsiTheme="minorHAnsi" w:cstheme="minorHAnsi"/>
        </w:rPr>
      </w:pPr>
      <w:r w:rsidRPr="00981026">
        <w:rPr>
          <w:rFonts w:asciiTheme="minorHAnsi" w:hAnsiTheme="minorHAnsi" w:cstheme="minorHAnsi"/>
        </w:rPr>
        <w:t>The State may deny evaluation points if the letter(s) is</w:t>
      </w:r>
      <w:r w:rsidR="00981026" w:rsidRPr="00981026">
        <w:rPr>
          <w:rFonts w:asciiTheme="minorHAnsi" w:hAnsiTheme="minorHAnsi" w:cstheme="minorHAnsi"/>
        </w:rPr>
        <w:t>/are</w:t>
      </w:r>
      <w:r w:rsidRPr="00981026">
        <w:rPr>
          <w:rFonts w:asciiTheme="minorHAnsi" w:hAnsiTheme="minorHAnsi" w:cstheme="minorHAnsi"/>
        </w:rPr>
        <w:t xml:space="preserve"> not attached, not on company letterhead, not signed and/or does not reference and match the subcontract amount, subcontract amount as a percentage of </w:t>
      </w:r>
      <w:r w:rsidRPr="00981026">
        <w:rPr>
          <w:rFonts w:asciiTheme="minorHAnsi" w:hAnsiTheme="minorHAnsi" w:cstheme="minorHAnsi"/>
        </w:rPr>
        <w:lastRenderedPageBreak/>
        <w:t>the “</w:t>
      </w:r>
      <w:r w:rsidRPr="008D4CE9">
        <w:rPr>
          <w:rFonts w:asciiTheme="minorHAnsi" w:hAnsiTheme="minorHAnsi" w:cstheme="minorHAnsi"/>
          <w:b/>
          <w:strike/>
        </w:rPr>
        <w:t>TOTAL BID AMOUNT</w:t>
      </w:r>
      <w:r w:rsidR="008D4CE9">
        <w:rPr>
          <w:rFonts w:asciiTheme="minorHAnsi" w:hAnsiTheme="minorHAnsi" w:cstheme="minorHAnsi"/>
          <w:b/>
        </w:rPr>
        <w:t xml:space="preserve"> </w:t>
      </w:r>
      <w:r w:rsidR="008D4CE9">
        <w:rPr>
          <w:rFonts w:asciiTheme="minorHAnsi" w:hAnsiTheme="minorHAnsi" w:cstheme="minorHAnsi"/>
          <w:b/>
          <w:color w:val="FF0000"/>
        </w:rPr>
        <w:t>TOTAL BID AMOUNT FOR SUPPLIER DIVERSITY AND IEI</w:t>
      </w:r>
      <w:r w:rsidRPr="00981026">
        <w:rPr>
          <w:rFonts w:asciiTheme="minorHAnsi" w:hAnsiTheme="minorHAnsi" w:cstheme="minorHAnsi"/>
          <w:b/>
        </w:rPr>
        <w:t>”</w:t>
      </w:r>
      <w:r w:rsidRPr="00981026">
        <w:rPr>
          <w:rFonts w:asciiTheme="minorHAnsi" w:hAnsiTheme="minorHAnsi" w:cstheme="minorHAnsi"/>
        </w:rPr>
        <w:t xml:space="preserve"> and the anticipated period that the Subcontractor will perform work for this solicitation. </w:t>
      </w:r>
    </w:p>
    <w:p w14:paraId="1D89E9F5" w14:textId="77777777" w:rsidR="000C1BA4" w:rsidRPr="00981026" w:rsidRDefault="000C1BA4" w:rsidP="000C1BA4">
      <w:pPr>
        <w:rPr>
          <w:rFonts w:asciiTheme="minorHAnsi" w:hAnsiTheme="minorHAnsi" w:cstheme="minorHAnsi"/>
          <w:sz w:val="18"/>
        </w:rPr>
      </w:pPr>
    </w:p>
    <w:p w14:paraId="27F4C934" w14:textId="77777777" w:rsidR="00214CAD" w:rsidRPr="006B1296" w:rsidRDefault="000C1BA4" w:rsidP="00214CAD">
      <w:pPr>
        <w:rPr>
          <w:rFonts w:asciiTheme="minorHAnsi" w:hAnsiTheme="minorHAnsi" w:cstheme="minorHAnsi"/>
        </w:rPr>
      </w:pPr>
      <w:r w:rsidRPr="00981026">
        <w:rPr>
          <w:rFonts w:asciiTheme="minorHAnsi" w:hAnsiTheme="minorHAnsi" w:cstheme="minorHAnsi"/>
        </w:rPr>
        <w:t xml:space="preserve">By submission of the Proposal, the Respondent acknowledges and agrees to be bound </w:t>
      </w:r>
      <w:bookmarkStart w:id="3" w:name="_Hlk79140583"/>
      <w:r w:rsidR="00502DD1" w:rsidRPr="00981026">
        <w:rPr>
          <w:rFonts w:asciiTheme="minorHAnsi" w:hAnsiTheme="minorHAnsi" w:cstheme="minorHAnsi"/>
          <w:sz w:val="22"/>
          <w:szCs w:val="22"/>
        </w:rPr>
        <w:t>the rules and requirements</w:t>
      </w:r>
      <w:bookmarkEnd w:id="3"/>
      <w:r w:rsidR="00502DD1" w:rsidRPr="00981026">
        <w:rPr>
          <w:rFonts w:asciiTheme="minorHAnsi" w:hAnsiTheme="minorHAnsi" w:cstheme="minorHAnsi"/>
          <w:sz w:val="22"/>
          <w:szCs w:val="22"/>
        </w:rPr>
        <w:t xml:space="preserve"> of </w:t>
      </w:r>
      <w:r w:rsidRPr="00981026">
        <w:rPr>
          <w:rFonts w:asciiTheme="minorHAnsi" w:hAnsiTheme="minorHAnsi" w:cstheme="minorHAnsi"/>
        </w:rPr>
        <w:t xml:space="preserve">the State’s M/WBE Program. </w:t>
      </w:r>
      <w:bookmarkStart w:id="4" w:name="_Hlk78794187"/>
      <w:r w:rsidRPr="00981026">
        <w:rPr>
          <w:rFonts w:asciiTheme="minorHAnsi" w:hAnsiTheme="minorHAnsi" w:cstheme="minorHAnsi"/>
        </w:rPr>
        <w:t xml:space="preserve">Questions involving the regulations governing the MWBE Subcontractor Commitment Form should be directed to: </w:t>
      </w:r>
      <w:r w:rsidR="0089525E" w:rsidRPr="00981026">
        <w:rPr>
          <w:rFonts w:asciiTheme="minorHAnsi" w:hAnsiTheme="minorHAnsi" w:cstheme="minorHAnsi"/>
        </w:rPr>
        <w:t>Division of Supplier Diversity</w:t>
      </w:r>
      <w:r w:rsidR="0019776E" w:rsidRPr="00981026">
        <w:rPr>
          <w:rFonts w:asciiTheme="minorHAnsi" w:hAnsiTheme="minorHAnsi" w:cstheme="minorHAnsi"/>
        </w:rPr>
        <w:t xml:space="preserve"> </w:t>
      </w:r>
      <w:r w:rsidRPr="00981026">
        <w:rPr>
          <w:rFonts w:asciiTheme="minorHAnsi" w:hAnsiTheme="minorHAnsi" w:cstheme="minorHAnsi"/>
        </w:rPr>
        <w:t>at (317) 232-3061 or</w:t>
      </w:r>
      <w:r w:rsidR="00214CAD">
        <w:rPr>
          <w:rFonts w:asciiTheme="minorHAnsi" w:hAnsiTheme="minorHAnsi" w:cstheme="minorHAnsi"/>
        </w:rPr>
        <w:t xml:space="preserve"> </w:t>
      </w:r>
      <w:r w:rsidR="00214CAD" w:rsidRPr="00407107">
        <w:rPr>
          <w:rFonts w:asciiTheme="minorHAnsi" w:hAnsiTheme="minorHAnsi" w:cstheme="minorHAnsi"/>
        </w:rPr>
        <w:t>the Supplier Diversity website</w:t>
      </w:r>
      <w:r w:rsidR="00214CAD">
        <w:rPr>
          <w:rFonts w:asciiTheme="minorHAnsi" w:hAnsiTheme="minorHAnsi" w:cstheme="minorHAnsi"/>
        </w:rPr>
        <w:t xml:space="preserve"> at </w:t>
      </w:r>
      <w:hyperlink r:id="rId10" w:history="1">
        <w:r w:rsidR="00214CAD" w:rsidRPr="00EC5D47">
          <w:rPr>
            <w:rStyle w:val="Hyperlink"/>
            <w:rFonts w:asciiTheme="minorHAnsi" w:hAnsiTheme="minorHAnsi" w:cstheme="minorHAnsi"/>
          </w:rPr>
          <w:t>https://www.in.gov/idoa/mwbe</w:t>
        </w:r>
      </w:hyperlink>
      <w:r w:rsidR="00214CAD" w:rsidRPr="006B1296">
        <w:rPr>
          <w:rFonts w:asciiTheme="minorHAnsi" w:hAnsiTheme="minorHAnsi" w:cstheme="minorHAnsi"/>
        </w:rPr>
        <w:t>.</w:t>
      </w:r>
    </w:p>
    <w:bookmarkEnd w:id="4"/>
    <w:p w14:paraId="49E5F6C6" w14:textId="77777777" w:rsidR="00FD302B" w:rsidRPr="00981026" w:rsidRDefault="009625ED" w:rsidP="00A94D49">
      <w:pPr>
        <w:jc w:val="center"/>
        <w:rPr>
          <w:rFonts w:asciiTheme="minorHAnsi" w:hAnsiTheme="minorHAnsi" w:cstheme="minorHAnsi"/>
          <w:b/>
        </w:rPr>
      </w:pPr>
      <w:r w:rsidRPr="00981026">
        <w:rPr>
          <w:rFonts w:asciiTheme="minorHAnsi" w:hAnsiTheme="minorHAnsi" w:cstheme="minorHAnsi"/>
        </w:rPr>
        <w:br w:type="page"/>
      </w:r>
      <w:r w:rsidR="00FD302B" w:rsidRPr="00981026">
        <w:rPr>
          <w:rFonts w:asciiTheme="minorHAnsi" w:hAnsiTheme="minorHAnsi" w:cstheme="minorHAnsi"/>
          <w:b/>
        </w:rPr>
        <w:lastRenderedPageBreak/>
        <w:t xml:space="preserve">STATE OF INDIANA </w:t>
      </w:r>
      <w:bookmarkStart w:id="5" w:name="OLE_LINK1"/>
      <w:bookmarkStart w:id="6" w:name="OLE_LINK2"/>
      <w:r w:rsidR="00FD302B" w:rsidRPr="00981026">
        <w:rPr>
          <w:rFonts w:asciiTheme="minorHAnsi" w:hAnsiTheme="minorHAnsi" w:cstheme="minorHAnsi"/>
          <w:b/>
        </w:rPr>
        <w:t>MBE/WBE SUBCONTRACTOR COMMITMENT FORM</w:t>
      </w:r>
      <w:bookmarkEnd w:id="5"/>
      <w:bookmarkEnd w:id="6"/>
    </w:p>
    <w:p w14:paraId="1638D622"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2B938B73" w14:textId="77777777" w:rsidTr="00723572">
        <w:tc>
          <w:tcPr>
            <w:tcW w:w="10800" w:type="dxa"/>
            <w:tcBorders>
              <w:bottom w:val="single" w:sz="4" w:space="0" w:color="auto"/>
            </w:tcBorders>
          </w:tcPr>
          <w:p w14:paraId="1D7BA5C7" w14:textId="43DCD776" w:rsidR="007C6B08" w:rsidRPr="00981026" w:rsidRDefault="00A60F58" w:rsidP="00120B5D">
            <w:pPr>
              <w:rPr>
                <w:rFonts w:asciiTheme="minorHAnsi" w:hAnsiTheme="minorHAnsi" w:cstheme="minorHAnsi"/>
                <w:b/>
                <w:sz w:val="22"/>
              </w:rPr>
            </w:pPr>
            <w:r w:rsidRPr="00981026">
              <w:rPr>
                <w:rFonts w:asciiTheme="minorHAnsi" w:hAnsiTheme="minorHAnsi" w:cstheme="minorHAnsi"/>
                <w:b/>
                <w:sz w:val="22"/>
              </w:rPr>
              <w:t>RFP</w:t>
            </w:r>
            <w:r w:rsidR="007C6B08" w:rsidRPr="00981026">
              <w:rPr>
                <w:rFonts w:asciiTheme="minorHAnsi" w:hAnsiTheme="minorHAnsi" w:cstheme="minorHAnsi"/>
                <w:b/>
                <w:sz w:val="22"/>
              </w:rPr>
              <w:t>#</w:t>
            </w:r>
            <w:r w:rsidR="00B061C9" w:rsidRPr="00981026">
              <w:rPr>
                <w:rFonts w:asciiTheme="minorHAnsi" w:hAnsiTheme="minorHAnsi" w:cstheme="minorHAnsi"/>
                <w:b/>
                <w:sz w:val="22"/>
              </w:rPr>
              <w:t>:</w:t>
            </w:r>
            <w:r w:rsidR="007C6B08" w:rsidRPr="00981026">
              <w:rPr>
                <w:rFonts w:asciiTheme="minorHAnsi" w:hAnsiTheme="minorHAnsi" w:cstheme="minorHAnsi"/>
                <w:b/>
                <w:sz w:val="22"/>
              </w:rPr>
              <w:t xml:space="preserve"> </w:t>
            </w:r>
            <w:r w:rsidR="009B198A">
              <w:rPr>
                <w:rFonts w:asciiTheme="minorHAnsi" w:hAnsiTheme="minorHAnsi" w:cstheme="minorHAnsi"/>
                <w:b/>
                <w:sz w:val="22"/>
              </w:rPr>
              <w:t>23-74487 HIV Dental Insurance</w:t>
            </w:r>
          </w:p>
        </w:tc>
      </w:tr>
      <w:tr w:rsidR="00120B5D" w:rsidRPr="00981026" w14:paraId="4531685F" w14:textId="77777777" w:rsidTr="00723572">
        <w:tc>
          <w:tcPr>
            <w:tcW w:w="10800" w:type="dxa"/>
            <w:tcBorders>
              <w:top w:val="single" w:sz="4" w:space="0" w:color="auto"/>
            </w:tcBorders>
          </w:tcPr>
          <w:p w14:paraId="5659918B" w14:textId="77777777" w:rsidR="00120B5D" w:rsidRPr="00981026" w:rsidRDefault="00120B5D" w:rsidP="00120B5D">
            <w:pPr>
              <w:rPr>
                <w:rFonts w:asciiTheme="minorHAnsi" w:hAnsiTheme="minorHAnsi" w:cstheme="minorHAnsi"/>
                <w:b/>
                <w:sz w:val="22"/>
              </w:rPr>
            </w:pPr>
          </w:p>
        </w:tc>
      </w:tr>
      <w:tr w:rsidR="00120B5D" w:rsidRPr="00981026" w14:paraId="2BA36E85" w14:textId="77777777" w:rsidTr="00723572">
        <w:tc>
          <w:tcPr>
            <w:tcW w:w="10800" w:type="dxa"/>
            <w:tcBorders>
              <w:bottom w:val="single" w:sz="4" w:space="0" w:color="auto"/>
            </w:tcBorders>
          </w:tcPr>
          <w:p w14:paraId="4B162558" w14:textId="514A90D9" w:rsidR="00120B5D" w:rsidRPr="00981026" w:rsidRDefault="00476900" w:rsidP="00FB30ED">
            <w:pPr>
              <w:tabs>
                <w:tab w:val="left" w:pos="390"/>
              </w:tabs>
              <w:rPr>
                <w:rFonts w:asciiTheme="minorHAnsi" w:hAnsiTheme="minorHAnsi" w:cstheme="minorHAnsi"/>
                <w:b/>
                <w:sz w:val="22"/>
              </w:rPr>
            </w:pPr>
            <w:r w:rsidRPr="00476900">
              <w:rPr>
                <w:rFonts w:asciiTheme="minorHAnsi" w:hAnsiTheme="minorHAnsi" w:cstheme="minorHAnsi"/>
                <w:b/>
                <w:color w:val="FF0000"/>
                <w:sz w:val="22"/>
              </w:rPr>
              <w:t>TOTAL BID AMOUNT FOR SUPPLIER DIVERSITY AND IEI</w:t>
            </w:r>
            <w:r w:rsidR="00120B5D" w:rsidRPr="00476900">
              <w:rPr>
                <w:rFonts w:asciiTheme="minorHAnsi" w:hAnsiTheme="minorHAnsi" w:cstheme="minorHAnsi"/>
                <w:b/>
                <w:color w:val="FF0000"/>
                <w:sz w:val="22"/>
              </w:rPr>
              <w:t>:</w:t>
            </w:r>
          </w:p>
        </w:tc>
      </w:tr>
    </w:tbl>
    <w:p w14:paraId="37D3BE15" w14:textId="77777777" w:rsidR="00120B5D" w:rsidRPr="00981026" w:rsidRDefault="00120B5D" w:rsidP="006C576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2F493F" w:rsidRPr="00981026" w14:paraId="7813CDFB" w14:textId="77777777" w:rsidTr="00F75B67">
        <w:tc>
          <w:tcPr>
            <w:tcW w:w="5160" w:type="dxa"/>
          </w:tcPr>
          <w:p w14:paraId="512FF655" w14:textId="77777777" w:rsidR="002F493F" w:rsidRPr="00981026" w:rsidRDefault="002F493F" w:rsidP="00FB30ED">
            <w:pPr>
              <w:rPr>
                <w:rFonts w:asciiTheme="minorHAnsi" w:hAnsiTheme="minorHAnsi" w:cstheme="minorHAnsi"/>
                <w:b/>
                <w:sz w:val="22"/>
              </w:rPr>
            </w:pPr>
            <w:r w:rsidRPr="00981026">
              <w:rPr>
                <w:rFonts w:asciiTheme="minorHAnsi" w:hAnsiTheme="minorHAnsi" w:cstheme="minorHAnsi"/>
                <w:b/>
                <w:sz w:val="22"/>
              </w:rPr>
              <w:sym w:font="Wingdings" w:char="F072"/>
            </w:r>
            <w:r w:rsidRPr="00981026">
              <w:rPr>
                <w:rFonts w:asciiTheme="minorHAnsi" w:hAnsiTheme="minorHAnsi" w:cstheme="minorHAnsi"/>
                <w:b/>
                <w:sz w:val="22"/>
              </w:rPr>
              <w:t xml:space="preserve">  MBE</w:t>
            </w:r>
            <w:r w:rsidR="00FD302B" w:rsidRPr="00981026">
              <w:rPr>
                <w:rFonts w:asciiTheme="minorHAnsi" w:hAnsiTheme="minorHAnsi" w:cstheme="minorHAnsi"/>
                <w:b/>
                <w:sz w:val="22"/>
              </w:rPr>
              <w:t xml:space="preserve"> Firm</w:t>
            </w:r>
            <w:r w:rsidRPr="00981026">
              <w:rPr>
                <w:rFonts w:asciiTheme="minorHAnsi" w:hAnsiTheme="minorHAnsi" w:cstheme="minorHAnsi"/>
                <w:b/>
                <w:sz w:val="22"/>
              </w:rPr>
              <w:t xml:space="preserve">              </w:t>
            </w:r>
            <w:r w:rsidRPr="00981026">
              <w:rPr>
                <w:rFonts w:asciiTheme="minorHAnsi" w:hAnsiTheme="minorHAnsi" w:cstheme="minorHAnsi"/>
                <w:b/>
                <w:sz w:val="22"/>
              </w:rPr>
              <w:sym w:font="Wingdings" w:char="F072"/>
            </w:r>
            <w:r w:rsidRPr="00981026">
              <w:rPr>
                <w:rFonts w:asciiTheme="minorHAnsi" w:hAnsiTheme="minorHAnsi" w:cstheme="minorHAnsi"/>
                <w:b/>
                <w:sz w:val="22"/>
              </w:rPr>
              <w:t xml:space="preserve">  WBE</w:t>
            </w:r>
            <w:r w:rsidR="00FD302B" w:rsidRPr="00981026">
              <w:rPr>
                <w:rFonts w:asciiTheme="minorHAnsi" w:hAnsiTheme="minorHAnsi" w:cstheme="minorHAnsi"/>
                <w:b/>
                <w:sz w:val="22"/>
              </w:rPr>
              <w:t xml:space="preserve"> Firm</w:t>
            </w:r>
          </w:p>
        </w:tc>
        <w:tc>
          <w:tcPr>
            <w:tcW w:w="360" w:type="dxa"/>
            <w:tcBorders>
              <w:bottom w:val="nil"/>
            </w:tcBorders>
          </w:tcPr>
          <w:p w14:paraId="3809F864" w14:textId="77777777" w:rsidR="002F493F" w:rsidRPr="00981026" w:rsidRDefault="002F493F" w:rsidP="00FB30ED">
            <w:pPr>
              <w:rPr>
                <w:rFonts w:asciiTheme="minorHAnsi" w:hAnsiTheme="minorHAnsi" w:cstheme="minorHAnsi"/>
                <w:b/>
                <w:sz w:val="22"/>
              </w:rPr>
            </w:pPr>
          </w:p>
        </w:tc>
        <w:tc>
          <w:tcPr>
            <w:tcW w:w="5388" w:type="dxa"/>
            <w:gridSpan w:val="2"/>
          </w:tcPr>
          <w:p w14:paraId="718AE22D" w14:textId="77777777" w:rsidR="002F493F" w:rsidRPr="00981026" w:rsidRDefault="002F493F" w:rsidP="00FB30ED">
            <w:pPr>
              <w:rPr>
                <w:rFonts w:asciiTheme="minorHAnsi" w:hAnsiTheme="minorHAnsi" w:cstheme="minorHAnsi"/>
                <w:b/>
                <w:sz w:val="22"/>
              </w:rPr>
            </w:pPr>
          </w:p>
        </w:tc>
      </w:tr>
      <w:tr w:rsidR="00AD6963" w:rsidRPr="00981026" w14:paraId="03114015" w14:textId="77777777" w:rsidTr="00F75B67">
        <w:tc>
          <w:tcPr>
            <w:tcW w:w="5160" w:type="dxa"/>
            <w:vMerge w:val="restart"/>
          </w:tcPr>
          <w:p w14:paraId="2AD21D48"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59BA19D0"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537D256A" w14:textId="77777777" w:rsidR="00AD6963" w:rsidRPr="00981026"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AD6963" w:rsidRPr="00981026" w14:paraId="36BDEDE8" w14:textId="77777777" w:rsidTr="00F75B67">
        <w:tc>
          <w:tcPr>
            <w:tcW w:w="5160" w:type="dxa"/>
            <w:vMerge/>
          </w:tcPr>
          <w:p w14:paraId="47D420AC"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2FF6456C" w14:textId="77777777" w:rsidR="00AD6963" w:rsidRPr="00981026" w:rsidRDefault="00AD6963" w:rsidP="00FB30ED">
            <w:pPr>
              <w:rPr>
                <w:rFonts w:asciiTheme="minorHAnsi" w:hAnsiTheme="minorHAnsi" w:cstheme="minorHAnsi"/>
                <w:b/>
                <w:sz w:val="22"/>
              </w:rPr>
            </w:pPr>
          </w:p>
        </w:tc>
        <w:tc>
          <w:tcPr>
            <w:tcW w:w="5388" w:type="dxa"/>
            <w:gridSpan w:val="2"/>
            <w:vMerge/>
          </w:tcPr>
          <w:p w14:paraId="15D21009" w14:textId="77777777" w:rsidR="00AD6963" w:rsidRPr="00981026" w:rsidRDefault="00AD6963" w:rsidP="00FB30ED">
            <w:pPr>
              <w:rPr>
                <w:rFonts w:asciiTheme="minorHAnsi" w:hAnsiTheme="minorHAnsi" w:cstheme="minorHAnsi"/>
                <w:b/>
                <w:sz w:val="22"/>
              </w:rPr>
            </w:pPr>
          </w:p>
        </w:tc>
      </w:tr>
      <w:tr w:rsidR="00AD6963" w:rsidRPr="00981026" w14:paraId="02670723" w14:textId="77777777" w:rsidTr="00F75B67">
        <w:tc>
          <w:tcPr>
            <w:tcW w:w="5160" w:type="dxa"/>
            <w:vMerge w:val="restart"/>
            <w:shd w:val="clear" w:color="auto" w:fill="auto"/>
          </w:tcPr>
          <w:p w14:paraId="2F5C9F72"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F5D9ACE"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150881C4"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E-mail:</w:t>
            </w:r>
          </w:p>
        </w:tc>
      </w:tr>
      <w:tr w:rsidR="00AD6963" w:rsidRPr="00981026" w14:paraId="3BA6C88C" w14:textId="77777777" w:rsidTr="00F75B67">
        <w:tc>
          <w:tcPr>
            <w:tcW w:w="5160" w:type="dxa"/>
            <w:vMerge/>
            <w:shd w:val="clear" w:color="auto" w:fill="auto"/>
          </w:tcPr>
          <w:p w14:paraId="45896F67"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4483AA45" w14:textId="77777777" w:rsidR="00AD6963" w:rsidRPr="00981026" w:rsidRDefault="00AD6963" w:rsidP="00FB30ED">
            <w:pPr>
              <w:rPr>
                <w:rFonts w:asciiTheme="minorHAnsi" w:hAnsiTheme="minorHAnsi" w:cstheme="minorHAnsi"/>
                <w:b/>
                <w:sz w:val="22"/>
              </w:rPr>
            </w:pPr>
          </w:p>
        </w:tc>
        <w:tc>
          <w:tcPr>
            <w:tcW w:w="5388" w:type="dxa"/>
            <w:gridSpan w:val="2"/>
            <w:vMerge/>
          </w:tcPr>
          <w:p w14:paraId="0A280079" w14:textId="77777777" w:rsidR="00AD6963" w:rsidRPr="00981026" w:rsidRDefault="00AD6963" w:rsidP="00FB30ED">
            <w:pPr>
              <w:rPr>
                <w:rFonts w:asciiTheme="minorHAnsi" w:hAnsiTheme="minorHAnsi" w:cstheme="minorHAnsi"/>
                <w:b/>
                <w:sz w:val="22"/>
              </w:rPr>
            </w:pPr>
          </w:p>
        </w:tc>
      </w:tr>
      <w:tr w:rsidR="00AB1FB2" w:rsidRPr="00981026" w14:paraId="4A74C1BD" w14:textId="77777777" w:rsidTr="00F75B67">
        <w:tc>
          <w:tcPr>
            <w:tcW w:w="5160" w:type="dxa"/>
            <w:vMerge/>
            <w:shd w:val="clear" w:color="auto" w:fill="auto"/>
          </w:tcPr>
          <w:p w14:paraId="08686B3E"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28E6EED5" w14:textId="77777777" w:rsidR="00AB1FB2" w:rsidRPr="00981026" w:rsidRDefault="00AB1FB2" w:rsidP="00FB30ED">
            <w:pPr>
              <w:rPr>
                <w:rFonts w:asciiTheme="minorHAnsi" w:hAnsiTheme="minorHAnsi" w:cstheme="minorHAnsi"/>
                <w:b/>
                <w:sz w:val="22"/>
              </w:rPr>
            </w:pPr>
          </w:p>
        </w:tc>
        <w:tc>
          <w:tcPr>
            <w:tcW w:w="2694" w:type="dxa"/>
            <w:vMerge w:val="restart"/>
          </w:tcPr>
          <w:p w14:paraId="3E653BE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4CB783DA"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374A1CDC"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3141F58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w:t>
            </w:r>
          </w:p>
        </w:tc>
      </w:tr>
      <w:tr w:rsidR="00AB1FB2" w:rsidRPr="00981026" w14:paraId="4D64833B" w14:textId="77777777" w:rsidTr="00F75B67">
        <w:tc>
          <w:tcPr>
            <w:tcW w:w="5160" w:type="dxa"/>
            <w:vMerge/>
            <w:shd w:val="clear" w:color="auto" w:fill="auto"/>
          </w:tcPr>
          <w:p w14:paraId="7C394201"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3BA6121B" w14:textId="77777777" w:rsidR="00AB1FB2" w:rsidRPr="00981026" w:rsidRDefault="00AB1FB2" w:rsidP="00FB30ED">
            <w:pPr>
              <w:rPr>
                <w:rFonts w:asciiTheme="minorHAnsi" w:hAnsiTheme="minorHAnsi" w:cstheme="minorHAnsi"/>
                <w:b/>
                <w:sz w:val="22"/>
              </w:rPr>
            </w:pPr>
          </w:p>
        </w:tc>
        <w:tc>
          <w:tcPr>
            <w:tcW w:w="2694" w:type="dxa"/>
            <w:vMerge/>
          </w:tcPr>
          <w:p w14:paraId="6D116574" w14:textId="77777777" w:rsidR="00AB1FB2" w:rsidRPr="00981026" w:rsidRDefault="00AB1FB2" w:rsidP="00FB30ED">
            <w:pPr>
              <w:rPr>
                <w:rFonts w:asciiTheme="minorHAnsi" w:hAnsiTheme="minorHAnsi" w:cstheme="minorHAnsi"/>
                <w:b/>
                <w:sz w:val="22"/>
              </w:rPr>
            </w:pPr>
          </w:p>
        </w:tc>
        <w:tc>
          <w:tcPr>
            <w:tcW w:w="2694" w:type="dxa"/>
            <w:vMerge/>
          </w:tcPr>
          <w:p w14:paraId="4F6E1690" w14:textId="77777777" w:rsidR="00AB1FB2" w:rsidRPr="00981026" w:rsidRDefault="00AB1FB2" w:rsidP="00FB30ED">
            <w:pPr>
              <w:rPr>
                <w:rFonts w:asciiTheme="minorHAnsi" w:hAnsiTheme="minorHAnsi" w:cstheme="minorHAnsi"/>
                <w:b/>
                <w:sz w:val="22"/>
              </w:rPr>
            </w:pPr>
          </w:p>
        </w:tc>
      </w:tr>
      <w:tr w:rsidR="00AD6963" w:rsidRPr="00981026" w14:paraId="3CAD7076" w14:textId="77777777" w:rsidTr="00F75B67">
        <w:tc>
          <w:tcPr>
            <w:tcW w:w="5160" w:type="dxa"/>
          </w:tcPr>
          <w:p w14:paraId="240B3E02" w14:textId="77777777" w:rsidR="00AD6963"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5E56A8D1" w14:textId="77777777" w:rsidR="002F493F" w:rsidRPr="00981026" w:rsidRDefault="002F493F" w:rsidP="00FB30ED">
            <w:pPr>
              <w:rPr>
                <w:rFonts w:asciiTheme="minorHAnsi" w:hAnsiTheme="minorHAnsi" w:cstheme="minorHAnsi"/>
                <w:b/>
                <w:sz w:val="22"/>
              </w:rPr>
            </w:pPr>
          </w:p>
          <w:p w14:paraId="3D974ED0" w14:textId="77BCDF8E" w:rsidR="002F493F"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r w:rsidR="00E51644">
              <w:rPr>
                <w:rFonts w:asciiTheme="minorHAnsi" w:hAnsiTheme="minorHAnsi" w:cstheme="minorHAnsi"/>
                <w:b/>
                <w:sz w:val="22"/>
              </w:rPr>
              <w:t xml:space="preserve"> </w:t>
            </w:r>
            <w:r w:rsidR="00E51644" w:rsidRPr="00E51644">
              <w:rPr>
                <w:rFonts w:asciiTheme="minorHAnsi" w:hAnsiTheme="minorHAnsi" w:cstheme="minorHAnsi"/>
                <w:b/>
                <w:color w:val="FF0000"/>
                <w:sz w:val="22"/>
              </w:rPr>
              <w:t>Amount for Supplier Diversity and IEI</w:t>
            </w:r>
            <w:r w:rsidRPr="00981026">
              <w:rPr>
                <w:rFonts w:asciiTheme="minorHAnsi" w:hAnsiTheme="minorHAnsi" w:cstheme="minorHAnsi"/>
                <w:b/>
                <w:sz w:val="22"/>
              </w:rPr>
              <w:t>:</w:t>
            </w:r>
          </w:p>
          <w:p w14:paraId="70B7693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74B384B"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BBB77C7" w14:textId="77777777" w:rsidR="00AD6963" w:rsidRPr="00981026" w:rsidRDefault="00AD6963" w:rsidP="00FB30ED">
            <w:pPr>
              <w:rPr>
                <w:rFonts w:asciiTheme="minorHAnsi" w:hAnsiTheme="minorHAnsi" w:cstheme="minorHAnsi"/>
                <w:b/>
                <w:sz w:val="22"/>
              </w:rPr>
            </w:pPr>
          </w:p>
        </w:tc>
        <w:tc>
          <w:tcPr>
            <w:tcW w:w="5388" w:type="dxa"/>
            <w:gridSpan w:val="2"/>
          </w:tcPr>
          <w:p w14:paraId="51EEE1A9" w14:textId="7714B49F" w:rsidR="00AD6963" w:rsidRPr="00981026" w:rsidRDefault="007C6B08" w:rsidP="00FB30ED">
            <w:pPr>
              <w:rPr>
                <w:rFonts w:asciiTheme="minorHAnsi" w:hAnsiTheme="minorHAnsi" w:cstheme="minorHAnsi"/>
                <w:b/>
                <w:sz w:val="22"/>
              </w:rPr>
            </w:pPr>
            <w:r w:rsidRPr="00981026">
              <w:rPr>
                <w:rFonts w:asciiTheme="minorHAnsi" w:hAnsiTheme="minorHAnsi" w:cstheme="minorHAnsi"/>
                <w:b/>
                <w:sz w:val="22"/>
              </w:rPr>
              <w:t>Describe service/product to be provided</w:t>
            </w:r>
            <w:r w:rsidR="00565792" w:rsidRPr="00981026">
              <w:rPr>
                <w:rFonts w:asciiTheme="minorHAnsi" w:hAnsiTheme="minorHAnsi" w:cstheme="minorHAnsi"/>
                <w:b/>
                <w:sz w:val="22"/>
              </w:rPr>
              <w:t xml:space="preserve"> and </w:t>
            </w:r>
            <w:r w:rsidR="00565792" w:rsidRPr="00981026">
              <w:rPr>
                <w:rFonts w:asciiTheme="minorHAnsi" w:hAnsiTheme="minorHAnsi" w:cstheme="minorHAnsi"/>
                <w:b/>
                <w:sz w:val="22"/>
                <w:u w:val="single"/>
              </w:rPr>
              <w:t xml:space="preserve">how this is a </w:t>
            </w:r>
            <w:r w:rsidR="00041AA9" w:rsidRPr="00981026">
              <w:rPr>
                <w:rFonts w:asciiTheme="minorHAnsi" w:hAnsiTheme="minorHAnsi" w:cstheme="minorHAnsi"/>
                <w:b/>
                <w:sz w:val="22"/>
                <w:u w:val="single"/>
              </w:rPr>
              <w:t xml:space="preserve">Valuable Scope Contribution </w:t>
            </w:r>
            <w:r w:rsidR="00565792" w:rsidRPr="00981026">
              <w:rPr>
                <w:rFonts w:asciiTheme="minorHAnsi" w:hAnsiTheme="minorHAnsi" w:cstheme="minorHAnsi"/>
                <w:b/>
                <w:sz w:val="22"/>
                <w:u w:val="single"/>
              </w:rPr>
              <w:t>of the Contract</w:t>
            </w:r>
            <w:r w:rsidRPr="00981026">
              <w:rPr>
                <w:rFonts w:asciiTheme="minorHAnsi" w:hAnsiTheme="minorHAnsi" w:cstheme="minorHAnsi"/>
                <w:b/>
                <w:sz w:val="22"/>
                <w:u w:val="single"/>
              </w:rPr>
              <w:t>:</w:t>
            </w:r>
          </w:p>
          <w:p w14:paraId="5453FE77" w14:textId="77777777" w:rsidR="007C6B08" w:rsidRPr="00981026" w:rsidRDefault="007C6B08" w:rsidP="00FB30ED">
            <w:pPr>
              <w:rPr>
                <w:rFonts w:asciiTheme="minorHAnsi" w:hAnsiTheme="minorHAnsi" w:cstheme="minorHAnsi"/>
                <w:b/>
                <w:sz w:val="22"/>
              </w:rPr>
            </w:pPr>
          </w:p>
          <w:p w14:paraId="3555EE8D" w14:textId="77777777" w:rsidR="007C6B08" w:rsidRPr="00981026" w:rsidRDefault="007C6B08" w:rsidP="00FB30ED">
            <w:pPr>
              <w:rPr>
                <w:rFonts w:asciiTheme="minorHAnsi" w:hAnsiTheme="minorHAnsi" w:cstheme="minorHAnsi"/>
                <w:b/>
                <w:sz w:val="22"/>
              </w:rPr>
            </w:pPr>
          </w:p>
        </w:tc>
      </w:tr>
      <w:tr w:rsidR="007C6B08" w:rsidRPr="00981026" w14:paraId="5BB26F4A" w14:textId="77777777" w:rsidTr="00F75B67">
        <w:tc>
          <w:tcPr>
            <w:tcW w:w="10908" w:type="dxa"/>
            <w:gridSpan w:val="4"/>
          </w:tcPr>
          <w:p w14:paraId="454C4B74" w14:textId="3840E0AA" w:rsidR="00F75B67" w:rsidRPr="00981026" w:rsidRDefault="007C6B08" w:rsidP="00F75B67">
            <w:pPr>
              <w:rPr>
                <w:ins w:id="7" w:author="IDOA Procurement" w:date="2021-08-02T10:59:00Z"/>
                <w:rFonts w:asciiTheme="minorHAnsi" w:hAnsiTheme="minorHAnsi" w:cstheme="minorHAnsi"/>
                <w:b/>
                <w:sz w:val="22"/>
              </w:rPr>
            </w:pPr>
            <w:r w:rsidRPr="00981026">
              <w:rPr>
                <w:rFonts w:asciiTheme="minorHAnsi" w:hAnsiTheme="minorHAnsi" w:cstheme="minorHAnsi"/>
                <w:b/>
                <w:sz w:val="22"/>
              </w:rPr>
              <w:t>Provide approximate dates when</w:t>
            </w:r>
            <w:r w:rsidR="00EC6C63" w:rsidRPr="00981026">
              <w:rPr>
                <w:rFonts w:asciiTheme="minorHAnsi" w:hAnsiTheme="minorHAnsi" w:cstheme="minorHAnsi"/>
                <w:b/>
                <w:sz w:val="22"/>
              </w:rPr>
              <w:t xml:space="preserve"> </w:t>
            </w:r>
            <w:r w:rsidRPr="00981026">
              <w:rPr>
                <w:rFonts w:asciiTheme="minorHAnsi" w:hAnsiTheme="minorHAnsi" w:cstheme="minorHAnsi"/>
                <w:b/>
                <w:sz w:val="22"/>
              </w:rPr>
              <w:t>Sub-Contractor will perform on this project:</w:t>
            </w:r>
            <w:ins w:id="8" w:author="IDOA Procurement" w:date="2021-08-02T10:59:00Z">
              <w:r w:rsidR="00F75B67" w:rsidRPr="00981026">
                <w:rPr>
                  <w:rFonts w:asciiTheme="minorHAnsi" w:hAnsiTheme="minorHAnsi" w:cstheme="minorHAnsi"/>
                  <w:b/>
                  <w:sz w:val="22"/>
                </w:rPr>
                <w:t xml:space="preserve">  </w:t>
              </w:r>
            </w:ins>
          </w:p>
          <w:p w14:paraId="64C04584" w14:textId="1AF777D6" w:rsidR="007C6B08" w:rsidRPr="00981026" w:rsidRDefault="007C6B08" w:rsidP="00FB30ED">
            <w:pPr>
              <w:rPr>
                <w:rFonts w:asciiTheme="minorHAnsi" w:hAnsiTheme="minorHAnsi" w:cstheme="minorHAnsi"/>
                <w:b/>
                <w:sz w:val="22"/>
              </w:rPr>
            </w:pPr>
          </w:p>
          <w:p w14:paraId="3F37D350" w14:textId="77777777" w:rsidR="007C6B08" w:rsidRPr="00981026" w:rsidRDefault="007C6B08" w:rsidP="00FB30ED">
            <w:pPr>
              <w:rPr>
                <w:rFonts w:asciiTheme="minorHAnsi" w:hAnsiTheme="minorHAnsi" w:cstheme="minorHAnsi"/>
                <w:b/>
                <w:sz w:val="22"/>
              </w:rPr>
            </w:pPr>
          </w:p>
        </w:tc>
      </w:tr>
    </w:tbl>
    <w:p w14:paraId="0EA34992" w14:textId="77777777" w:rsidR="006C5765" w:rsidRPr="00981026" w:rsidRDefault="006C5765"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981026" w14:paraId="62C1A5AF" w14:textId="77777777" w:rsidTr="00F75B67">
        <w:tc>
          <w:tcPr>
            <w:tcW w:w="5160" w:type="dxa"/>
          </w:tcPr>
          <w:p w14:paraId="294A119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sym w:font="Wingdings" w:char="F072"/>
            </w:r>
            <w:r w:rsidRPr="00981026">
              <w:rPr>
                <w:rFonts w:asciiTheme="minorHAnsi" w:hAnsiTheme="minorHAnsi" w:cstheme="minorHAnsi"/>
                <w:b/>
                <w:sz w:val="22"/>
              </w:rPr>
              <w:t xml:space="preserve">  MBE Firm              </w:t>
            </w:r>
            <w:r w:rsidRPr="00981026">
              <w:rPr>
                <w:rFonts w:asciiTheme="minorHAnsi" w:hAnsiTheme="minorHAnsi" w:cstheme="minorHAnsi"/>
                <w:b/>
                <w:sz w:val="22"/>
              </w:rPr>
              <w:sym w:font="Wingdings" w:char="F072"/>
            </w:r>
            <w:r w:rsidRPr="00981026">
              <w:rPr>
                <w:rFonts w:asciiTheme="minorHAnsi" w:hAnsiTheme="minorHAnsi" w:cstheme="minorHAnsi"/>
                <w:b/>
                <w:sz w:val="22"/>
              </w:rPr>
              <w:t xml:space="preserve">  WBE Firm</w:t>
            </w:r>
          </w:p>
        </w:tc>
        <w:tc>
          <w:tcPr>
            <w:tcW w:w="360" w:type="dxa"/>
            <w:tcBorders>
              <w:bottom w:val="nil"/>
            </w:tcBorders>
          </w:tcPr>
          <w:p w14:paraId="1990FC56" w14:textId="77777777" w:rsidR="007C6B08" w:rsidRPr="00981026" w:rsidRDefault="007C6B08" w:rsidP="00FB30ED">
            <w:pPr>
              <w:rPr>
                <w:rFonts w:asciiTheme="minorHAnsi" w:hAnsiTheme="minorHAnsi" w:cstheme="minorHAnsi"/>
                <w:b/>
                <w:sz w:val="22"/>
              </w:rPr>
            </w:pPr>
          </w:p>
        </w:tc>
        <w:tc>
          <w:tcPr>
            <w:tcW w:w="5388" w:type="dxa"/>
            <w:gridSpan w:val="2"/>
          </w:tcPr>
          <w:p w14:paraId="6A2D311A" w14:textId="77777777" w:rsidR="007C6B08" w:rsidRPr="00981026" w:rsidRDefault="007C6B08" w:rsidP="00FB30ED">
            <w:pPr>
              <w:rPr>
                <w:rFonts w:asciiTheme="minorHAnsi" w:hAnsiTheme="minorHAnsi" w:cstheme="minorHAnsi"/>
                <w:b/>
                <w:sz w:val="22"/>
              </w:rPr>
            </w:pPr>
          </w:p>
        </w:tc>
      </w:tr>
      <w:tr w:rsidR="007C6B08" w:rsidRPr="00981026" w14:paraId="6C666762" w14:textId="77777777" w:rsidTr="00F75B67">
        <w:tc>
          <w:tcPr>
            <w:tcW w:w="5160" w:type="dxa"/>
            <w:vMerge w:val="restart"/>
          </w:tcPr>
          <w:p w14:paraId="39FE125A"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6312D020"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3C735C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7C6B08" w:rsidRPr="00981026" w14:paraId="25CD4DB1" w14:textId="77777777" w:rsidTr="00F75B67">
        <w:tc>
          <w:tcPr>
            <w:tcW w:w="5160" w:type="dxa"/>
            <w:vMerge/>
          </w:tcPr>
          <w:p w14:paraId="2F9909D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D1C7FD0" w14:textId="77777777" w:rsidR="007C6B08" w:rsidRPr="00981026" w:rsidRDefault="007C6B08" w:rsidP="00FB30ED">
            <w:pPr>
              <w:rPr>
                <w:rFonts w:asciiTheme="minorHAnsi" w:hAnsiTheme="minorHAnsi" w:cstheme="minorHAnsi"/>
                <w:b/>
                <w:sz w:val="22"/>
              </w:rPr>
            </w:pPr>
          </w:p>
        </w:tc>
        <w:tc>
          <w:tcPr>
            <w:tcW w:w="5388" w:type="dxa"/>
            <w:gridSpan w:val="2"/>
            <w:vMerge/>
          </w:tcPr>
          <w:p w14:paraId="69601332" w14:textId="77777777" w:rsidR="007C6B08" w:rsidRPr="00981026" w:rsidRDefault="007C6B08" w:rsidP="00FB30ED">
            <w:pPr>
              <w:rPr>
                <w:rFonts w:asciiTheme="minorHAnsi" w:hAnsiTheme="minorHAnsi" w:cstheme="minorHAnsi"/>
                <w:b/>
                <w:sz w:val="22"/>
              </w:rPr>
            </w:pPr>
          </w:p>
        </w:tc>
      </w:tr>
      <w:tr w:rsidR="007C6B08" w:rsidRPr="00981026" w14:paraId="1D0309D7" w14:textId="77777777" w:rsidTr="00F75B67">
        <w:tc>
          <w:tcPr>
            <w:tcW w:w="5160" w:type="dxa"/>
            <w:vMerge w:val="restart"/>
            <w:shd w:val="clear" w:color="auto" w:fill="auto"/>
          </w:tcPr>
          <w:p w14:paraId="502A41B0"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026D43C"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CA8A65C"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p>
        </w:tc>
      </w:tr>
      <w:tr w:rsidR="007C6B08" w:rsidRPr="00981026" w14:paraId="0B49A391" w14:textId="77777777" w:rsidTr="00F75B67">
        <w:tc>
          <w:tcPr>
            <w:tcW w:w="5160" w:type="dxa"/>
            <w:vMerge/>
            <w:shd w:val="clear" w:color="auto" w:fill="auto"/>
          </w:tcPr>
          <w:p w14:paraId="189D4D0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5A1E4A8" w14:textId="77777777" w:rsidR="007C6B08" w:rsidRPr="00981026" w:rsidRDefault="007C6B08" w:rsidP="00FB30ED">
            <w:pPr>
              <w:rPr>
                <w:rFonts w:asciiTheme="minorHAnsi" w:hAnsiTheme="minorHAnsi" w:cstheme="minorHAnsi"/>
                <w:b/>
                <w:sz w:val="22"/>
              </w:rPr>
            </w:pPr>
          </w:p>
        </w:tc>
        <w:tc>
          <w:tcPr>
            <w:tcW w:w="5388" w:type="dxa"/>
            <w:gridSpan w:val="2"/>
            <w:vMerge/>
          </w:tcPr>
          <w:p w14:paraId="0ECDE151" w14:textId="77777777" w:rsidR="007C6B08" w:rsidRPr="00981026" w:rsidRDefault="007C6B08" w:rsidP="00FB30ED">
            <w:pPr>
              <w:rPr>
                <w:rFonts w:asciiTheme="minorHAnsi" w:hAnsiTheme="minorHAnsi" w:cstheme="minorHAnsi"/>
                <w:b/>
                <w:sz w:val="22"/>
              </w:rPr>
            </w:pPr>
          </w:p>
        </w:tc>
      </w:tr>
      <w:tr w:rsidR="007C6B08" w:rsidRPr="00981026" w14:paraId="35ECA528" w14:textId="77777777" w:rsidTr="00F75B67">
        <w:tc>
          <w:tcPr>
            <w:tcW w:w="5160" w:type="dxa"/>
            <w:vMerge/>
            <w:shd w:val="clear" w:color="auto" w:fill="auto"/>
          </w:tcPr>
          <w:p w14:paraId="23149B90"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8A0AB64" w14:textId="77777777" w:rsidR="007C6B08" w:rsidRPr="00981026" w:rsidRDefault="007C6B08" w:rsidP="00FB30ED">
            <w:pPr>
              <w:rPr>
                <w:rFonts w:asciiTheme="minorHAnsi" w:hAnsiTheme="minorHAnsi" w:cstheme="minorHAnsi"/>
                <w:b/>
                <w:sz w:val="22"/>
              </w:rPr>
            </w:pPr>
          </w:p>
        </w:tc>
        <w:tc>
          <w:tcPr>
            <w:tcW w:w="2694" w:type="dxa"/>
            <w:vMerge w:val="restart"/>
          </w:tcPr>
          <w:p w14:paraId="76DC117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7397D36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2296254F"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75220A2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w:t>
            </w:r>
          </w:p>
        </w:tc>
      </w:tr>
      <w:tr w:rsidR="007C6B08" w:rsidRPr="00981026" w14:paraId="4811ED45" w14:textId="77777777" w:rsidTr="00E51644">
        <w:trPr>
          <w:trHeight w:val="122"/>
        </w:trPr>
        <w:tc>
          <w:tcPr>
            <w:tcW w:w="5160" w:type="dxa"/>
            <w:vMerge/>
            <w:shd w:val="clear" w:color="auto" w:fill="auto"/>
          </w:tcPr>
          <w:p w14:paraId="5288B67D"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1CDB3C6" w14:textId="77777777" w:rsidR="007C6B08" w:rsidRPr="00981026" w:rsidRDefault="007C6B08" w:rsidP="00FB30ED">
            <w:pPr>
              <w:rPr>
                <w:rFonts w:asciiTheme="minorHAnsi" w:hAnsiTheme="minorHAnsi" w:cstheme="minorHAnsi"/>
                <w:b/>
                <w:sz w:val="22"/>
              </w:rPr>
            </w:pPr>
          </w:p>
        </w:tc>
        <w:tc>
          <w:tcPr>
            <w:tcW w:w="2694" w:type="dxa"/>
            <w:vMerge/>
          </w:tcPr>
          <w:p w14:paraId="2B768F05" w14:textId="77777777" w:rsidR="007C6B08" w:rsidRPr="00981026" w:rsidRDefault="007C6B08" w:rsidP="00FB30ED">
            <w:pPr>
              <w:rPr>
                <w:rFonts w:asciiTheme="minorHAnsi" w:hAnsiTheme="minorHAnsi" w:cstheme="minorHAnsi"/>
                <w:b/>
                <w:sz w:val="22"/>
              </w:rPr>
            </w:pPr>
          </w:p>
        </w:tc>
        <w:tc>
          <w:tcPr>
            <w:tcW w:w="2694" w:type="dxa"/>
            <w:vMerge/>
          </w:tcPr>
          <w:p w14:paraId="7E596F5B" w14:textId="77777777" w:rsidR="007C6B08" w:rsidRPr="00981026" w:rsidRDefault="007C6B08" w:rsidP="00FB30ED">
            <w:pPr>
              <w:rPr>
                <w:rFonts w:asciiTheme="minorHAnsi" w:hAnsiTheme="minorHAnsi" w:cstheme="minorHAnsi"/>
                <w:b/>
                <w:sz w:val="22"/>
              </w:rPr>
            </w:pPr>
          </w:p>
        </w:tc>
      </w:tr>
      <w:tr w:rsidR="007C6B08" w:rsidRPr="00981026" w14:paraId="6F7452E6" w14:textId="77777777" w:rsidTr="00F75B67">
        <w:tc>
          <w:tcPr>
            <w:tcW w:w="5160" w:type="dxa"/>
          </w:tcPr>
          <w:p w14:paraId="72C8499A" w14:textId="77777777"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08BC9B79" w14:textId="77777777" w:rsidR="00F231B1" w:rsidRPr="00981026" w:rsidRDefault="00F231B1" w:rsidP="00FB30ED">
            <w:pPr>
              <w:rPr>
                <w:rFonts w:asciiTheme="minorHAnsi" w:hAnsiTheme="minorHAnsi" w:cstheme="minorHAnsi"/>
                <w:b/>
                <w:sz w:val="22"/>
              </w:rPr>
            </w:pPr>
          </w:p>
          <w:p w14:paraId="46A5349E"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4AE06C1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1E9E7369"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3FBE5591" w14:textId="77777777" w:rsidR="007C6B08" w:rsidRPr="00981026" w:rsidRDefault="007C6B08" w:rsidP="00FB30ED">
            <w:pPr>
              <w:rPr>
                <w:rFonts w:asciiTheme="minorHAnsi" w:hAnsiTheme="minorHAnsi" w:cstheme="minorHAnsi"/>
                <w:b/>
                <w:sz w:val="22"/>
              </w:rPr>
            </w:pPr>
          </w:p>
        </w:tc>
        <w:tc>
          <w:tcPr>
            <w:tcW w:w="5388" w:type="dxa"/>
            <w:gridSpan w:val="2"/>
          </w:tcPr>
          <w:p w14:paraId="03E56E07" w14:textId="3C146FE0"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Pr="00981026">
              <w:rPr>
                <w:rFonts w:asciiTheme="minorHAnsi" w:hAnsiTheme="minorHAnsi" w:cstheme="minorHAnsi"/>
                <w:b/>
                <w:sz w:val="22"/>
                <w:u w:val="single"/>
              </w:rPr>
              <w:t>:</w:t>
            </w:r>
          </w:p>
          <w:p w14:paraId="13BAA790" w14:textId="77777777" w:rsidR="007C6B08" w:rsidRPr="00981026" w:rsidRDefault="007C6B08" w:rsidP="00FB30ED">
            <w:pPr>
              <w:rPr>
                <w:rFonts w:asciiTheme="minorHAnsi" w:hAnsiTheme="minorHAnsi" w:cstheme="minorHAnsi"/>
                <w:b/>
                <w:sz w:val="22"/>
              </w:rPr>
            </w:pPr>
          </w:p>
          <w:p w14:paraId="7ABAE872" w14:textId="77777777" w:rsidR="007C6B08" w:rsidRPr="00981026" w:rsidRDefault="007C6B08" w:rsidP="00FB30ED">
            <w:pPr>
              <w:rPr>
                <w:rFonts w:asciiTheme="minorHAnsi" w:hAnsiTheme="minorHAnsi" w:cstheme="minorHAnsi"/>
                <w:b/>
                <w:sz w:val="22"/>
              </w:rPr>
            </w:pPr>
          </w:p>
        </w:tc>
      </w:tr>
      <w:tr w:rsidR="007C6B08" w:rsidRPr="00981026" w14:paraId="26329290" w14:textId="77777777" w:rsidTr="00F75B67">
        <w:tc>
          <w:tcPr>
            <w:tcW w:w="10908" w:type="dxa"/>
            <w:gridSpan w:val="4"/>
          </w:tcPr>
          <w:p w14:paraId="5C9D3A90" w14:textId="4E288D74"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14:paraId="16DC8DA4" w14:textId="77777777" w:rsidR="007C6B08" w:rsidRPr="00981026" w:rsidRDefault="007C6B08" w:rsidP="00FB30ED">
            <w:pPr>
              <w:rPr>
                <w:rFonts w:asciiTheme="minorHAnsi" w:hAnsiTheme="minorHAnsi" w:cstheme="minorHAnsi"/>
                <w:b/>
                <w:sz w:val="22"/>
              </w:rPr>
            </w:pPr>
          </w:p>
        </w:tc>
      </w:tr>
    </w:tbl>
    <w:p w14:paraId="7D2D6AD0" w14:textId="7777777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981026" w14:paraId="42555802" w14:textId="77777777">
        <w:tc>
          <w:tcPr>
            <w:tcW w:w="5130" w:type="dxa"/>
            <w:tcBorders>
              <w:bottom w:val="single" w:sz="4" w:space="0" w:color="auto"/>
            </w:tcBorders>
          </w:tcPr>
          <w:p w14:paraId="526798DC" w14:textId="77777777" w:rsidR="00AD6963" w:rsidRPr="00981026" w:rsidRDefault="00AD6963" w:rsidP="00AD6963">
            <w:pPr>
              <w:rPr>
                <w:rFonts w:asciiTheme="minorHAnsi" w:hAnsiTheme="minorHAnsi" w:cstheme="minorHAnsi"/>
                <w:sz w:val="22"/>
              </w:rPr>
            </w:pPr>
          </w:p>
        </w:tc>
        <w:tc>
          <w:tcPr>
            <w:tcW w:w="450" w:type="dxa"/>
          </w:tcPr>
          <w:p w14:paraId="6B600DF4"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5F044845" w14:textId="77777777" w:rsidR="00AD6963" w:rsidRPr="00981026" w:rsidRDefault="00AD6963" w:rsidP="00AD6963">
            <w:pPr>
              <w:rPr>
                <w:rFonts w:asciiTheme="minorHAnsi" w:hAnsiTheme="minorHAnsi" w:cstheme="minorHAnsi"/>
                <w:sz w:val="22"/>
              </w:rPr>
            </w:pPr>
          </w:p>
        </w:tc>
      </w:tr>
      <w:tr w:rsidR="00AD6963" w:rsidRPr="00981026" w14:paraId="49F4350C" w14:textId="77777777">
        <w:tc>
          <w:tcPr>
            <w:tcW w:w="5130" w:type="dxa"/>
            <w:tcBorders>
              <w:top w:val="single" w:sz="4" w:space="0" w:color="auto"/>
            </w:tcBorders>
          </w:tcPr>
          <w:p w14:paraId="5F1E0F81" w14:textId="77777777"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1F45AC58" w14:textId="77777777" w:rsidR="00FD302B" w:rsidRPr="00981026" w:rsidRDefault="00FD302B" w:rsidP="00AD6963">
            <w:pPr>
              <w:rPr>
                <w:rFonts w:asciiTheme="minorHAnsi" w:hAnsiTheme="minorHAnsi" w:cstheme="minorHAnsi"/>
                <w:sz w:val="22"/>
              </w:rPr>
            </w:pPr>
          </w:p>
        </w:tc>
        <w:tc>
          <w:tcPr>
            <w:tcW w:w="450" w:type="dxa"/>
          </w:tcPr>
          <w:p w14:paraId="4EF175B3"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203D23AE"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648E80E8" w14:textId="77777777" w:rsidR="00AD6963" w:rsidRPr="00981026" w:rsidRDefault="00AD6963" w:rsidP="00AD6963">
            <w:pPr>
              <w:rPr>
                <w:rFonts w:asciiTheme="minorHAnsi" w:hAnsiTheme="minorHAnsi" w:cstheme="minorHAnsi"/>
                <w:sz w:val="22"/>
              </w:rPr>
            </w:pPr>
          </w:p>
        </w:tc>
      </w:tr>
      <w:tr w:rsidR="00FD302B" w:rsidRPr="00981026" w14:paraId="6060CDEB" w14:textId="77777777">
        <w:tc>
          <w:tcPr>
            <w:tcW w:w="5130" w:type="dxa"/>
            <w:tcBorders>
              <w:top w:val="single" w:sz="4" w:space="0" w:color="auto"/>
            </w:tcBorders>
          </w:tcPr>
          <w:p w14:paraId="38A3F55C"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14:paraId="0508A8C3" w14:textId="77777777"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14:paraId="383EE841"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AD6963" w:rsidRPr="00981026" w14:paraId="42D06BED" w14:textId="77777777">
        <w:tc>
          <w:tcPr>
            <w:tcW w:w="5130" w:type="dxa"/>
            <w:tcBorders>
              <w:bottom w:val="single" w:sz="4" w:space="0" w:color="auto"/>
            </w:tcBorders>
          </w:tcPr>
          <w:p w14:paraId="7CC89512" w14:textId="77777777" w:rsidR="00AD6963" w:rsidRPr="00981026" w:rsidRDefault="00AD6963" w:rsidP="00AD6963">
            <w:pPr>
              <w:rPr>
                <w:rFonts w:asciiTheme="minorHAnsi" w:hAnsiTheme="minorHAnsi" w:cstheme="minorHAnsi"/>
                <w:sz w:val="22"/>
              </w:rPr>
            </w:pPr>
          </w:p>
        </w:tc>
        <w:tc>
          <w:tcPr>
            <w:tcW w:w="450" w:type="dxa"/>
          </w:tcPr>
          <w:p w14:paraId="360BD88A" w14:textId="77777777"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14:paraId="7F7EE97D" w14:textId="77777777" w:rsidR="00AD6963" w:rsidRPr="00981026" w:rsidRDefault="00AD6963" w:rsidP="00AD6963">
            <w:pPr>
              <w:rPr>
                <w:rFonts w:asciiTheme="minorHAnsi" w:hAnsiTheme="minorHAnsi" w:cstheme="minorHAnsi"/>
                <w:sz w:val="22"/>
              </w:rPr>
            </w:pPr>
          </w:p>
        </w:tc>
      </w:tr>
      <w:tr w:rsidR="00FD302B" w:rsidRPr="00981026" w14:paraId="7846E4B6" w14:textId="77777777">
        <w:tc>
          <w:tcPr>
            <w:tcW w:w="5130" w:type="dxa"/>
            <w:tcBorders>
              <w:bottom w:val="single" w:sz="4" w:space="0" w:color="auto"/>
            </w:tcBorders>
          </w:tcPr>
          <w:p w14:paraId="50C94554"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54758660" w14:textId="77777777" w:rsidR="00FD302B" w:rsidRPr="00981026" w:rsidRDefault="00FD302B" w:rsidP="00AD6963">
            <w:pPr>
              <w:rPr>
                <w:rFonts w:asciiTheme="minorHAnsi" w:hAnsiTheme="minorHAnsi" w:cstheme="minorHAnsi"/>
                <w:sz w:val="22"/>
              </w:rPr>
            </w:pPr>
          </w:p>
        </w:tc>
        <w:tc>
          <w:tcPr>
            <w:tcW w:w="450" w:type="dxa"/>
          </w:tcPr>
          <w:p w14:paraId="3BB0E911"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0CEA0300"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14:paraId="0881D7F7" w14:textId="77777777" w:rsidR="00FD302B" w:rsidRPr="00981026" w:rsidRDefault="00FD302B" w:rsidP="00AD6963">
            <w:pPr>
              <w:rPr>
                <w:rFonts w:asciiTheme="minorHAnsi" w:hAnsiTheme="minorHAnsi" w:cstheme="minorHAnsi"/>
                <w:sz w:val="22"/>
              </w:rPr>
            </w:pPr>
          </w:p>
        </w:tc>
      </w:tr>
      <w:tr w:rsidR="00FD302B" w:rsidRPr="00981026" w14:paraId="2EBABCE3" w14:textId="77777777">
        <w:tc>
          <w:tcPr>
            <w:tcW w:w="5130" w:type="dxa"/>
            <w:tcBorders>
              <w:bottom w:val="single" w:sz="4" w:space="0" w:color="auto"/>
            </w:tcBorders>
          </w:tcPr>
          <w:p w14:paraId="52C10CF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531BE48E" w14:textId="77777777" w:rsidR="00FD302B" w:rsidRPr="00981026" w:rsidRDefault="00FD302B" w:rsidP="00AD6963">
            <w:pPr>
              <w:rPr>
                <w:rFonts w:asciiTheme="minorHAnsi" w:hAnsiTheme="minorHAnsi" w:cstheme="minorHAnsi"/>
                <w:sz w:val="22"/>
              </w:rPr>
            </w:pPr>
          </w:p>
        </w:tc>
        <w:tc>
          <w:tcPr>
            <w:tcW w:w="450" w:type="dxa"/>
          </w:tcPr>
          <w:p w14:paraId="701C0096"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7D4F74FF"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14:paraId="6C485A3D" w14:textId="77777777" w:rsidR="00FD302B" w:rsidRPr="00981026" w:rsidRDefault="00FD302B" w:rsidP="00AD6963">
            <w:pPr>
              <w:rPr>
                <w:rFonts w:asciiTheme="minorHAnsi" w:hAnsiTheme="minorHAnsi" w:cstheme="minorHAnsi"/>
                <w:sz w:val="22"/>
              </w:rPr>
            </w:pPr>
          </w:p>
        </w:tc>
      </w:tr>
      <w:tr w:rsidR="00AD6963" w:rsidRPr="00981026" w14:paraId="04C6B049" w14:textId="77777777">
        <w:tc>
          <w:tcPr>
            <w:tcW w:w="5130" w:type="dxa"/>
            <w:tcBorders>
              <w:top w:val="single" w:sz="4" w:space="0" w:color="auto"/>
            </w:tcBorders>
          </w:tcPr>
          <w:p w14:paraId="4CED2B81"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p>
        </w:tc>
        <w:tc>
          <w:tcPr>
            <w:tcW w:w="450" w:type="dxa"/>
          </w:tcPr>
          <w:p w14:paraId="41AAC1F0"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4EDEF85E"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5AEB025E" w14:textId="77777777" w:rsidR="006C5765" w:rsidRPr="00981026" w:rsidRDefault="006C5765" w:rsidP="00AD6963">
            <w:pPr>
              <w:rPr>
                <w:rFonts w:asciiTheme="minorHAnsi" w:hAnsiTheme="minorHAnsi" w:cstheme="minorHAnsi"/>
                <w:sz w:val="22"/>
              </w:rPr>
            </w:pPr>
          </w:p>
        </w:tc>
      </w:tr>
    </w:tbl>
    <w:p w14:paraId="556595B8" w14:textId="77777777" w:rsidR="00FE280A" w:rsidRPr="00981026" w:rsidRDefault="007C6B08" w:rsidP="00FE280A">
      <w:pPr>
        <w:numPr>
          <w:ilvl w:val="0"/>
          <w:numId w:val="4"/>
        </w:numPr>
        <w:jc w:val="center"/>
        <w:rPr>
          <w:rFonts w:asciiTheme="minorHAnsi" w:hAnsiTheme="minorHAnsi" w:cstheme="minorHAnsi"/>
          <w:sz w:val="22"/>
        </w:rPr>
      </w:pPr>
      <w:r w:rsidRPr="00981026">
        <w:rPr>
          <w:rFonts w:asciiTheme="minorHAnsi" w:hAnsiTheme="minorHAnsi" w:cstheme="minorHAnsi"/>
          <w:sz w:val="22"/>
        </w:rPr>
        <w:t xml:space="preserve">Please check if additional forms are attached.    </w:t>
      </w:r>
    </w:p>
    <w:p w14:paraId="352D8C56" w14:textId="77777777"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 xml:space="preserve">Page ________ </w:t>
      </w:r>
      <w:r w:rsidR="007C6B08" w:rsidRPr="00981026">
        <w:rPr>
          <w:rFonts w:asciiTheme="minorHAnsi" w:hAnsiTheme="minorHAnsi" w:cstheme="minorHAnsi"/>
          <w:sz w:val="22"/>
        </w:rPr>
        <w:t>of __________</w:t>
      </w:r>
    </w:p>
    <w:p w14:paraId="7AA95E70" w14:textId="77777777" w:rsidR="003D6AE2" w:rsidRDefault="003D6AE2" w:rsidP="006C5765">
      <w:pPr>
        <w:ind w:left="360"/>
        <w:jc w:val="center"/>
        <w:rPr>
          <w:rFonts w:asciiTheme="minorHAnsi" w:hAnsiTheme="minorHAnsi" w:cstheme="minorHAnsi"/>
          <w:b/>
        </w:rPr>
      </w:pPr>
    </w:p>
    <w:p w14:paraId="17D08C3F" w14:textId="2AF7ACB5" w:rsidR="0056743B" w:rsidRPr="00981026" w:rsidRDefault="0056743B" w:rsidP="006C5765">
      <w:pPr>
        <w:ind w:left="360"/>
        <w:jc w:val="center"/>
        <w:rPr>
          <w:rFonts w:asciiTheme="minorHAnsi" w:hAnsiTheme="minorHAnsi" w:cstheme="minorHAnsi"/>
          <w:b/>
        </w:rPr>
      </w:pPr>
      <w:r w:rsidRPr="00981026">
        <w:rPr>
          <w:rFonts w:asciiTheme="minorHAnsi" w:hAnsiTheme="minorHAnsi" w:cstheme="minorHAnsi"/>
          <w:b/>
        </w:rPr>
        <w:lastRenderedPageBreak/>
        <w:t>FORM MUST BE COMPLETED IN ITS ENTIRETY WITH COMPLETED LETTERS OF COMMITMENT.</w:t>
      </w:r>
    </w:p>
    <w:sectPr w:rsidR="0056743B" w:rsidRPr="00981026" w:rsidSect="005462A5">
      <w:footerReference w:type="default" r:id="rId11"/>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B5CC4A" w14:textId="77777777" w:rsidR="00E36BA1" w:rsidRDefault="00E36BA1">
      <w:pPr>
        <w:spacing w:line="20" w:lineRule="exact"/>
      </w:pPr>
    </w:p>
  </w:endnote>
  <w:endnote w:type="continuationSeparator" w:id="0">
    <w:p w14:paraId="4DA74507" w14:textId="77777777" w:rsidR="00E36BA1" w:rsidRDefault="00E36BA1">
      <w:r>
        <w:t xml:space="preserve"> </w:t>
      </w:r>
    </w:p>
  </w:endnote>
  <w:endnote w:type="continuationNotice" w:id="1">
    <w:p w14:paraId="71B1AF57" w14:textId="77777777" w:rsidR="00E36BA1" w:rsidRDefault="00E36BA1">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97CC4B" w14:textId="77777777" w:rsidR="00E36BA1" w:rsidRDefault="00E36BA1">
      <w:r>
        <w:separator/>
      </w:r>
    </w:p>
  </w:footnote>
  <w:footnote w:type="continuationSeparator" w:id="0">
    <w:p w14:paraId="15DD0F75" w14:textId="77777777" w:rsidR="00E36BA1" w:rsidRDefault="00E36B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2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16cid:durableId="1265310999">
    <w:abstractNumId w:val="5"/>
  </w:num>
  <w:num w:numId="2" w16cid:durableId="2014381843">
    <w:abstractNumId w:val="4"/>
  </w:num>
  <w:num w:numId="3" w16cid:durableId="884561694">
    <w:abstractNumId w:val="2"/>
  </w:num>
  <w:num w:numId="4" w16cid:durableId="905604192">
    <w:abstractNumId w:val="1"/>
  </w:num>
  <w:num w:numId="5" w16cid:durableId="440540383">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92280059">
    <w:abstractNumId w:val="3"/>
  </w:num>
  <w:num w:numId="7" w16cid:durableId="669450618">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oble, Roxie">
    <w15:presenceInfo w15:providerId="None" w15:userId="Coble, Roxie"/>
  </w15:person>
  <w15:person w15:author="IDOA Procurement">
    <w15:presenceInfo w15:providerId="None" w15:userId="IDOA Procuremen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2049">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43E58"/>
    <w:rsid w:val="00051EF3"/>
    <w:rsid w:val="00055AE0"/>
    <w:rsid w:val="00063877"/>
    <w:rsid w:val="00065535"/>
    <w:rsid w:val="00066D51"/>
    <w:rsid w:val="00070D7C"/>
    <w:rsid w:val="00083501"/>
    <w:rsid w:val="00095155"/>
    <w:rsid w:val="000A22C8"/>
    <w:rsid w:val="000A3CC6"/>
    <w:rsid w:val="000B524B"/>
    <w:rsid w:val="000B7D5B"/>
    <w:rsid w:val="000C1BA4"/>
    <w:rsid w:val="000D0EDE"/>
    <w:rsid w:val="000D4315"/>
    <w:rsid w:val="00110F58"/>
    <w:rsid w:val="00120B5D"/>
    <w:rsid w:val="00120F7A"/>
    <w:rsid w:val="0012295B"/>
    <w:rsid w:val="00125A2C"/>
    <w:rsid w:val="00130FC6"/>
    <w:rsid w:val="00143535"/>
    <w:rsid w:val="001528E3"/>
    <w:rsid w:val="00162995"/>
    <w:rsid w:val="0016532C"/>
    <w:rsid w:val="00167790"/>
    <w:rsid w:val="00176357"/>
    <w:rsid w:val="00176D5D"/>
    <w:rsid w:val="001829B2"/>
    <w:rsid w:val="0018656F"/>
    <w:rsid w:val="0019490A"/>
    <w:rsid w:val="0019776E"/>
    <w:rsid w:val="001A39DF"/>
    <w:rsid w:val="001C3040"/>
    <w:rsid w:val="001E35E9"/>
    <w:rsid w:val="00204670"/>
    <w:rsid w:val="00214CAD"/>
    <w:rsid w:val="00226829"/>
    <w:rsid w:val="00240495"/>
    <w:rsid w:val="00242A92"/>
    <w:rsid w:val="0026455E"/>
    <w:rsid w:val="00264C7E"/>
    <w:rsid w:val="002652F1"/>
    <w:rsid w:val="00265FC1"/>
    <w:rsid w:val="0027262F"/>
    <w:rsid w:val="002854D0"/>
    <w:rsid w:val="00292B21"/>
    <w:rsid w:val="002A7A52"/>
    <w:rsid w:val="002B7983"/>
    <w:rsid w:val="002C3E02"/>
    <w:rsid w:val="002E5E1B"/>
    <w:rsid w:val="002E6A4F"/>
    <w:rsid w:val="002F2DEB"/>
    <w:rsid w:val="002F493F"/>
    <w:rsid w:val="0030461E"/>
    <w:rsid w:val="003155B3"/>
    <w:rsid w:val="00324188"/>
    <w:rsid w:val="00326BBE"/>
    <w:rsid w:val="003307B0"/>
    <w:rsid w:val="00336765"/>
    <w:rsid w:val="0035148F"/>
    <w:rsid w:val="003518CC"/>
    <w:rsid w:val="0036104C"/>
    <w:rsid w:val="00361555"/>
    <w:rsid w:val="00373CA5"/>
    <w:rsid w:val="003843F1"/>
    <w:rsid w:val="003867F4"/>
    <w:rsid w:val="0039630E"/>
    <w:rsid w:val="003C7A34"/>
    <w:rsid w:val="003D6AE2"/>
    <w:rsid w:val="003E129B"/>
    <w:rsid w:val="003E5905"/>
    <w:rsid w:val="003E749A"/>
    <w:rsid w:val="003F341C"/>
    <w:rsid w:val="003F3B0C"/>
    <w:rsid w:val="00410AE4"/>
    <w:rsid w:val="0041249C"/>
    <w:rsid w:val="00421915"/>
    <w:rsid w:val="004262AD"/>
    <w:rsid w:val="00431BF0"/>
    <w:rsid w:val="0043330B"/>
    <w:rsid w:val="00433E27"/>
    <w:rsid w:val="00441F72"/>
    <w:rsid w:val="00451048"/>
    <w:rsid w:val="004611A5"/>
    <w:rsid w:val="0046244D"/>
    <w:rsid w:val="00465EA6"/>
    <w:rsid w:val="00470F05"/>
    <w:rsid w:val="004733DD"/>
    <w:rsid w:val="00476900"/>
    <w:rsid w:val="00477F20"/>
    <w:rsid w:val="00480652"/>
    <w:rsid w:val="0048126F"/>
    <w:rsid w:val="00485547"/>
    <w:rsid w:val="0049479E"/>
    <w:rsid w:val="00495FCE"/>
    <w:rsid w:val="004979AC"/>
    <w:rsid w:val="004B4727"/>
    <w:rsid w:val="004B72DC"/>
    <w:rsid w:val="004C5C25"/>
    <w:rsid w:val="004D04D8"/>
    <w:rsid w:val="004E0965"/>
    <w:rsid w:val="004E2BB3"/>
    <w:rsid w:val="004F01CC"/>
    <w:rsid w:val="004F0BBB"/>
    <w:rsid w:val="004F344F"/>
    <w:rsid w:val="004F485A"/>
    <w:rsid w:val="00502DD1"/>
    <w:rsid w:val="00503132"/>
    <w:rsid w:val="0051440A"/>
    <w:rsid w:val="0051675E"/>
    <w:rsid w:val="005336EA"/>
    <w:rsid w:val="00535493"/>
    <w:rsid w:val="00535ECD"/>
    <w:rsid w:val="00536B86"/>
    <w:rsid w:val="005374C3"/>
    <w:rsid w:val="005462A5"/>
    <w:rsid w:val="005477C1"/>
    <w:rsid w:val="00554866"/>
    <w:rsid w:val="00565451"/>
    <w:rsid w:val="00565792"/>
    <w:rsid w:val="0056743B"/>
    <w:rsid w:val="005826C4"/>
    <w:rsid w:val="00584B16"/>
    <w:rsid w:val="00586848"/>
    <w:rsid w:val="005B3F17"/>
    <w:rsid w:val="005B7428"/>
    <w:rsid w:val="005D0AFC"/>
    <w:rsid w:val="005D6A5F"/>
    <w:rsid w:val="005D7710"/>
    <w:rsid w:val="00616CB7"/>
    <w:rsid w:val="00623990"/>
    <w:rsid w:val="006264B2"/>
    <w:rsid w:val="00631D2F"/>
    <w:rsid w:val="00635042"/>
    <w:rsid w:val="00642F2A"/>
    <w:rsid w:val="00653FEC"/>
    <w:rsid w:val="00684121"/>
    <w:rsid w:val="00685F7A"/>
    <w:rsid w:val="0069144D"/>
    <w:rsid w:val="00694C9D"/>
    <w:rsid w:val="006A70A0"/>
    <w:rsid w:val="006B13CB"/>
    <w:rsid w:val="006C362C"/>
    <w:rsid w:val="006C5765"/>
    <w:rsid w:val="006D39A8"/>
    <w:rsid w:val="006E05C8"/>
    <w:rsid w:val="006E4953"/>
    <w:rsid w:val="006E4C9E"/>
    <w:rsid w:val="006E56E3"/>
    <w:rsid w:val="006E5F4E"/>
    <w:rsid w:val="006F3353"/>
    <w:rsid w:val="006F631E"/>
    <w:rsid w:val="0070540F"/>
    <w:rsid w:val="00706817"/>
    <w:rsid w:val="00710024"/>
    <w:rsid w:val="00723572"/>
    <w:rsid w:val="00723D2C"/>
    <w:rsid w:val="007279B0"/>
    <w:rsid w:val="00727FFB"/>
    <w:rsid w:val="00730EEF"/>
    <w:rsid w:val="0073296D"/>
    <w:rsid w:val="00733929"/>
    <w:rsid w:val="00747C0A"/>
    <w:rsid w:val="00765534"/>
    <w:rsid w:val="00770FA6"/>
    <w:rsid w:val="007742C4"/>
    <w:rsid w:val="007A6E7B"/>
    <w:rsid w:val="007C0223"/>
    <w:rsid w:val="007C09A3"/>
    <w:rsid w:val="007C6B08"/>
    <w:rsid w:val="007F48CC"/>
    <w:rsid w:val="00805CE8"/>
    <w:rsid w:val="0081470A"/>
    <w:rsid w:val="00814B1D"/>
    <w:rsid w:val="00821370"/>
    <w:rsid w:val="00826B95"/>
    <w:rsid w:val="00834B3A"/>
    <w:rsid w:val="00846562"/>
    <w:rsid w:val="00850C98"/>
    <w:rsid w:val="00865E31"/>
    <w:rsid w:val="00870976"/>
    <w:rsid w:val="00894B1A"/>
    <w:rsid w:val="0089525E"/>
    <w:rsid w:val="008A154A"/>
    <w:rsid w:val="008B7152"/>
    <w:rsid w:val="008C5963"/>
    <w:rsid w:val="008D4CE9"/>
    <w:rsid w:val="008E704C"/>
    <w:rsid w:val="00903E93"/>
    <w:rsid w:val="009052C7"/>
    <w:rsid w:val="00941C2A"/>
    <w:rsid w:val="00951D8A"/>
    <w:rsid w:val="00960D51"/>
    <w:rsid w:val="009625ED"/>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B198A"/>
    <w:rsid w:val="009B7453"/>
    <w:rsid w:val="009C1807"/>
    <w:rsid w:val="009C2DF2"/>
    <w:rsid w:val="009D0964"/>
    <w:rsid w:val="009D59A1"/>
    <w:rsid w:val="009E4DF1"/>
    <w:rsid w:val="009E4F8B"/>
    <w:rsid w:val="00A05BBB"/>
    <w:rsid w:val="00A13B1A"/>
    <w:rsid w:val="00A31698"/>
    <w:rsid w:val="00A33250"/>
    <w:rsid w:val="00A36A18"/>
    <w:rsid w:val="00A422E8"/>
    <w:rsid w:val="00A55869"/>
    <w:rsid w:val="00A60F58"/>
    <w:rsid w:val="00A8715C"/>
    <w:rsid w:val="00A9232C"/>
    <w:rsid w:val="00A94D49"/>
    <w:rsid w:val="00A95360"/>
    <w:rsid w:val="00AA3A6F"/>
    <w:rsid w:val="00AB1FB2"/>
    <w:rsid w:val="00AD6963"/>
    <w:rsid w:val="00AF49CC"/>
    <w:rsid w:val="00AF7B20"/>
    <w:rsid w:val="00B05D47"/>
    <w:rsid w:val="00B061C9"/>
    <w:rsid w:val="00B1156C"/>
    <w:rsid w:val="00B16995"/>
    <w:rsid w:val="00B32B83"/>
    <w:rsid w:val="00B33335"/>
    <w:rsid w:val="00B555D3"/>
    <w:rsid w:val="00B67DF7"/>
    <w:rsid w:val="00B766EC"/>
    <w:rsid w:val="00B825E6"/>
    <w:rsid w:val="00B90F6B"/>
    <w:rsid w:val="00BA7278"/>
    <w:rsid w:val="00BB7EC5"/>
    <w:rsid w:val="00BC5F26"/>
    <w:rsid w:val="00BC738B"/>
    <w:rsid w:val="00BD55EE"/>
    <w:rsid w:val="00BE48B0"/>
    <w:rsid w:val="00C10562"/>
    <w:rsid w:val="00C14CB2"/>
    <w:rsid w:val="00C15B20"/>
    <w:rsid w:val="00C1691F"/>
    <w:rsid w:val="00C17463"/>
    <w:rsid w:val="00C27C1F"/>
    <w:rsid w:val="00C31F4C"/>
    <w:rsid w:val="00C3289A"/>
    <w:rsid w:val="00C427B0"/>
    <w:rsid w:val="00C42CF2"/>
    <w:rsid w:val="00C62944"/>
    <w:rsid w:val="00C661FF"/>
    <w:rsid w:val="00C6789A"/>
    <w:rsid w:val="00C761A3"/>
    <w:rsid w:val="00C80CB0"/>
    <w:rsid w:val="00C85D57"/>
    <w:rsid w:val="00C9467D"/>
    <w:rsid w:val="00C94A38"/>
    <w:rsid w:val="00CA737B"/>
    <w:rsid w:val="00CB4AB6"/>
    <w:rsid w:val="00CC78CB"/>
    <w:rsid w:val="00CD0CCE"/>
    <w:rsid w:val="00CD6EBE"/>
    <w:rsid w:val="00CE2B23"/>
    <w:rsid w:val="00CE3A6C"/>
    <w:rsid w:val="00CE6AAE"/>
    <w:rsid w:val="00CF2476"/>
    <w:rsid w:val="00D17DA2"/>
    <w:rsid w:val="00D25C8B"/>
    <w:rsid w:val="00D263CB"/>
    <w:rsid w:val="00D44D0D"/>
    <w:rsid w:val="00D4613A"/>
    <w:rsid w:val="00D61EDC"/>
    <w:rsid w:val="00D63148"/>
    <w:rsid w:val="00D6748C"/>
    <w:rsid w:val="00D72777"/>
    <w:rsid w:val="00D74EB0"/>
    <w:rsid w:val="00D7642E"/>
    <w:rsid w:val="00D818F0"/>
    <w:rsid w:val="00D829BA"/>
    <w:rsid w:val="00D96E4E"/>
    <w:rsid w:val="00D97043"/>
    <w:rsid w:val="00DA040A"/>
    <w:rsid w:val="00DB25F4"/>
    <w:rsid w:val="00DB3780"/>
    <w:rsid w:val="00DB686A"/>
    <w:rsid w:val="00DB6D55"/>
    <w:rsid w:val="00DC1D7C"/>
    <w:rsid w:val="00DC47D8"/>
    <w:rsid w:val="00DD4A4F"/>
    <w:rsid w:val="00DE4BB7"/>
    <w:rsid w:val="00E03B78"/>
    <w:rsid w:val="00E13D74"/>
    <w:rsid w:val="00E27172"/>
    <w:rsid w:val="00E36BA1"/>
    <w:rsid w:val="00E36E1C"/>
    <w:rsid w:val="00E37000"/>
    <w:rsid w:val="00E37C76"/>
    <w:rsid w:val="00E41582"/>
    <w:rsid w:val="00E51644"/>
    <w:rsid w:val="00E57E8B"/>
    <w:rsid w:val="00E70CD9"/>
    <w:rsid w:val="00E739EA"/>
    <w:rsid w:val="00E879F5"/>
    <w:rsid w:val="00E92B77"/>
    <w:rsid w:val="00E95F6E"/>
    <w:rsid w:val="00EB01A0"/>
    <w:rsid w:val="00EC5EBD"/>
    <w:rsid w:val="00EC6950"/>
    <w:rsid w:val="00EC6C63"/>
    <w:rsid w:val="00EE0262"/>
    <w:rsid w:val="00EE1198"/>
    <w:rsid w:val="00EE327F"/>
    <w:rsid w:val="00EE6DAA"/>
    <w:rsid w:val="00EF0FF7"/>
    <w:rsid w:val="00EF7207"/>
    <w:rsid w:val="00F02CBF"/>
    <w:rsid w:val="00F048D9"/>
    <w:rsid w:val="00F04B71"/>
    <w:rsid w:val="00F06E5B"/>
    <w:rsid w:val="00F1223E"/>
    <w:rsid w:val="00F125B4"/>
    <w:rsid w:val="00F231B1"/>
    <w:rsid w:val="00F31F68"/>
    <w:rsid w:val="00F411ED"/>
    <w:rsid w:val="00F41DC3"/>
    <w:rsid w:val="00F43723"/>
    <w:rsid w:val="00F454F2"/>
    <w:rsid w:val="00F51EB3"/>
    <w:rsid w:val="00F521DD"/>
    <w:rsid w:val="00F5571E"/>
    <w:rsid w:val="00F565EC"/>
    <w:rsid w:val="00F57A92"/>
    <w:rsid w:val="00F6257B"/>
    <w:rsid w:val="00F707EC"/>
    <w:rsid w:val="00F75B67"/>
    <w:rsid w:val="00F85EA3"/>
    <w:rsid w:val="00F85EB5"/>
    <w:rsid w:val="00F92168"/>
    <w:rsid w:val="00F9343C"/>
    <w:rsid w:val="00F97B1D"/>
    <w:rsid w:val="00FA0095"/>
    <w:rsid w:val="00FB30ED"/>
    <w:rsid w:val="00FC25A6"/>
    <w:rsid w:val="00FD0503"/>
    <w:rsid w:val="00FD1255"/>
    <w:rsid w:val="00FD14CE"/>
    <w:rsid w:val="00FD302B"/>
    <w:rsid w:val="00FD472F"/>
    <w:rsid w:val="00FD69B3"/>
    <w:rsid w:val="00FE280A"/>
    <w:rsid w:val="00FE74DE"/>
    <w:rsid w:val="00FF07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ec8c00,#c00,red,#f60"/>
    </o:shapedefaults>
    <o:shapelayout v:ext="edit">
      <o:idmap v:ext="edit" data="1"/>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in.gov/idoa/mwbe"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in.gov/idoa/mwbe" TargetMode="External"/><Relationship Id="rId4" Type="http://schemas.openxmlformats.org/officeDocument/2006/relationships/settings" Target="settings.xml"/><Relationship Id="rId9" Type="http://schemas.openxmlformats.org/officeDocument/2006/relationships/hyperlink" Target="https://www.in.gov/idoa/mwbe" TargetMode="Externa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MBE  WBE</Template>
  <TotalTime>56</TotalTime>
  <Pages>4</Pages>
  <Words>806</Words>
  <Characters>4859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MBE/WBE SUBCONTRACTOR COMMITMENT FORM</vt:lpstr>
    </vt:vector>
  </TitlesOfParts>
  <Company>State of Indiana</Company>
  <LinksUpToDate>false</LinksUpToDate>
  <CharactersWithSpaces>5654</CharactersWithSpaces>
  <SharedDoc>false</SharedDoc>
  <HLinks>
    <vt:vector size="18" baseType="variant">
      <vt:variant>
        <vt:i4>7798881</vt:i4>
      </vt:variant>
      <vt:variant>
        <vt:i4>6</vt:i4>
      </vt:variant>
      <vt:variant>
        <vt:i4>0</vt:i4>
      </vt:variant>
      <vt:variant>
        <vt:i4>5</vt:i4>
      </vt:variant>
      <vt:variant>
        <vt:lpwstr>http://www.in.gov/idoa/2867.htm</vt:lpwstr>
      </vt:variant>
      <vt:variant>
        <vt:lpwstr/>
      </vt:variant>
      <vt:variant>
        <vt:i4>7798881</vt:i4>
      </vt:variant>
      <vt:variant>
        <vt:i4>3</vt:i4>
      </vt:variant>
      <vt:variant>
        <vt:i4>0</vt:i4>
      </vt:variant>
      <vt:variant>
        <vt:i4>5</vt:i4>
      </vt:variant>
      <vt:variant>
        <vt:lpwstr>http://www.in.gov/idoa/2867.htm</vt:lpwstr>
      </vt:variant>
      <vt:variant>
        <vt:lpwstr/>
      </vt:variant>
      <vt:variant>
        <vt:i4>7798881</vt:i4>
      </vt:variant>
      <vt:variant>
        <vt:i4>0</vt:i4>
      </vt:variant>
      <vt:variant>
        <vt:i4>0</vt:i4>
      </vt:variant>
      <vt:variant>
        <vt:i4>5</vt:i4>
      </vt:variant>
      <vt:variant>
        <vt:lpwstr>http://www.in.gov/idoa/2867.htm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Garcia, Christina</cp:lastModifiedBy>
  <cp:revision>3</cp:revision>
  <cp:lastPrinted>2014-07-02T17:29:00Z</cp:lastPrinted>
  <dcterms:created xsi:type="dcterms:W3CDTF">2023-04-27T13:22:00Z</dcterms:created>
  <dcterms:modified xsi:type="dcterms:W3CDTF">2023-04-27T14:20:00Z</dcterms:modified>
</cp:coreProperties>
</file>